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648" w:rsidRPr="00647648" w:rsidRDefault="00647648" w:rsidP="00647648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lang w:val="en-NZ"/>
        </w:rPr>
      </w:pPr>
      <w:r w:rsidRPr="00647648">
        <w:rPr>
          <w:rFonts w:ascii="Times New Roman" w:eastAsia="Times New Roman" w:hAnsi="Times New Roman" w:cs="Times New Roman"/>
          <w:noProof/>
          <w:lang w:eastAsia="zh-CN"/>
        </w:rPr>
        <w:drawing>
          <wp:inline distT="0" distB="0" distL="0" distR="0">
            <wp:extent cx="2095500" cy="10953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1B9" w:rsidRPr="001911B9" w:rsidRDefault="001911B9" w:rsidP="001911B9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val="en-NZ"/>
        </w:rPr>
      </w:pPr>
      <w:r w:rsidRPr="001911B9">
        <w:rPr>
          <w:rFonts w:ascii="Times New Roman" w:hAnsi="Times New Roman" w:cs="Times New Roman"/>
          <w:b/>
          <w:lang w:val="en-NZ"/>
        </w:rPr>
        <w:t xml:space="preserve">NORTHERN COMMITTEE </w:t>
      </w:r>
    </w:p>
    <w:p w:rsidR="001911B9" w:rsidRPr="001911B9" w:rsidRDefault="001911B9" w:rsidP="001911B9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val="en-NZ"/>
        </w:rPr>
      </w:pPr>
      <w:r w:rsidRPr="001911B9">
        <w:rPr>
          <w:rFonts w:ascii="Times New Roman" w:hAnsi="Times New Roman" w:cs="Times New Roman"/>
          <w:b/>
          <w:lang w:val="en-NZ" w:eastAsia="ko-KR"/>
        </w:rPr>
        <w:t>ELEVENTH</w:t>
      </w:r>
      <w:r w:rsidRPr="001911B9">
        <w:rPr>
          <w:rFonts w:ascii="Times New Roman" w:hAnsi="Times New Roman" w:cs="Times New Roman"/>
          <w:b/>
          <w:lang w:val="en-NZ"/>
        </w:rPr>
        <w:t xml:space="preserve"> REGULAR SESSION</w:t>
      </w:r>
    </w:p>
    <w:p w:rsidR="001911B9" w:rsidRDefault="001911B9" w:rsidP="001911B9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lang w:val="en-NZ" w:eastAsia="ko-KR"/>
        </w:rPr>
      </w:pPr>
    </w:p>
    <w:p w:rsidR="001911B9" w:rsidRPr="001911B9" w:rsidRDefault="001911B9" w:rsidP="001911B9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lang w:val="en-NZ" w:eastAsia="ko-KR"/>
        </w:rPr>
      </w:pPr>
      <w:r w:rsidRPr="001911B9">
        <w:rPr>
          <w:rFonts w:ascii="Times New Roman" w:hAnsi="Times New Roman" w:cs="Times New Roman"/>
          <w:lang w:val="en-NZ" w:eastAsia="ko-KR"/>
        </w:rPr>
        <w:t xml:space="preserve">31 August </w:t>
      </w:r>
      <w:r w:rsidRPr="001911B9">
        <w:rPr>
          <w:rFonts w:ascii="Times New Roman" w:hAnsi="Times New Roman" w:cs="Times New Roman"/>
          <w:lang w:val="en-NZ"/>
        </w:rPr>
        <w:t>-</w:t>
      </w:r>
      <w:r w:rsidRPr="001911B9">
        <w:rPr>
          <w:rFonts w:ascii="Times New Roman" w:hAnsi="Times New Roman" w:cs="Times New Roman"/>
          <w:lang w:val="en-NZ" w:eastAsia="ko-KR"/>
        </w:rPr>
        <w:t xml:space="preserve"> 3</w:t>
      </w:r>
      <w:r w:rsidRPr="001911B9">
        <w:rPr>
          <w:rFonts w:ascii="Times New Roman" w:hAnsi="Times New Roman" w:cs="Times New Roman"/>
          <w:lang w:val="en-NZ"/>
        </w:rPr>
        <w:t xml:space="preserve"> September 201</w:t>
      </w:r>
      <w:r w:rsidRPr="001911B9">
        <w:rPr>
          <w:rFonts w:ascii="Times New Roman" w:hAnsi="Times New Roman" w:cs="Times New Roman"/>
          <w:lang w:val="en-NZ" w:eastAsia="ko-KR"/>
        </w:rPr>
        <w:t>5</w:t>
      </w:r>
    </w:p>
    <w:p w:rsidR="00647648" w:rsidRPr="001911B9" w:rsidRDefault="001911B9" w:rsidP="001911B9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lang w:val="en-NZ"/>
        </w:rPr>
      </w:pPr>
      <w:r w:rsidRPr="001911B9">
        <w:rPr>
          <w:rFonts w:ascii="Times New Roman" w:hAnsi="Times New Roman" w:cs="Times New Roman"/>
          <w:lang w:val="en-GB" w:eastAsia="ko-KR"/>
        </w:rPr>
        <w:t>Sapporo</w:t>
      </w:r>
      <w:r w:rsidRPr="001911B9">
        <w:rPr>
          <w:rFonts w:ascii="Times New Roman" w:hAnsi="Times New Roman" w:cs="Times New Roman"/>
        </w:rPr>
        <w:t xml:space="preserve">, </w:t>
      </w:r>
      <w:r w:rsidRPr="001911B9">
        <w:rPr>
          <w:rFonts w:ascii="Times New Roman" w:hAnsi="Times New Roman" w:cs="Times New Roman"/>
          <w:lang w:eastAsia="ko-KR"/>
        </w:rPr>
        <w:t xml:space="preserve">Hokkaido, </w:t>
      </w:r>
      <w:r w:rsidRPr="001911B9">
        <w:rPr>
          <w:rFonts w:ascii="Times New Roman" w:hAnsi="Times New Roman" w:cs="Times New Roman"/>
          <w:lang w:val="en-NZ"/>
        </w:rPr>
        <w:t>Japan</w:t>
      </w:r>
    </w:p>
    <w:p w:rsidR="00647648" w:rsidRPr="001911B9" w:rsidRDefault="00647648" w:rsidP="001911B9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lang w:val="en-NZ"/>
        </w:rPr>
      </w:pPr>
    </w:p>
    <w:p w:rsidR="00647648" w:rsidRPr="000F4F70" w:rsidRDefault="00647648" w:rsidP="000F4F70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rFonts w:eastAsiaTheme="minorEastAsia"/>
          <w:b/>
          <w:sz w:val="22"/>
          <w:szCs w:val="22"/>
          <w:lang w:val="en-NZ" w:eastAsia="ko-KR"/>
        </w:rPr>
      </w:pPr>
      <w:r w:rsidRPr="001911B9">
        <w:rPr>
          <w:rFonts w:eastAsia="MS Mincho"/>
          <w:b/>
          <w:sz w:val="22"/>
          <w:szCs w:val="22"/>
          <w:lang w:val="en-NZ" w:eastAsia="ja-JP"/>
        </w:rPr>
        <w:t>Updated informati</w:t>
      </w:r>
      <w:r w:rsidR="001911B9">
        <w:rPr>
          <w:rFonts w:eastAsia="MS Mincho"/>
          <w:b/>
          <w:sz w:val="22"/>
          <w:szCs w:val="22"/>
          <w:lang w:val="en-NZ" w:eastAsia="ja-JP"/>
        </w:rPr>
        <w:t xml:space="preserve">on on </w:t>
      </w:r>
      <w:r>
        <w:rPr>
          <w:rFonts w:eastAsia="MS Mincho"/>
          <w:b/>
          <w:sz w:val="22"/>
          <w:szCs w:val="22"/>
          <w:lang w:val="en-NZ" w:eastAsia="ja-JP"/>
        </w:rPr>
        <w:t xml:space="preserve">North Pacific albacore </w:t>
      </w:r>
      <w:r w:rsidR="000F4F70">
        <w:rPr>
          <w:rFonts w:eastAsia="MS Mincho"/>
          <w:b/>
          <w:sz w:val="22"/>
          <w:szCs w:val="22"/>
          <w:lang w:val="en-NZ" w:eastAsia="ja-JP"/>
        </w:rPr>
        <w:t>catch and effort data</w:t>
      </w:r>
    </w:p>
    <w:p w:rsidR="00647648" w:rsidRPr="00C37AEE" w:rsidRDefault="00647648" w:rsidP="00B62EE8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  <w:lang w:val="en-NZ" w:eastAsia="ko-KR"/>
        </w:rPr>
      </w:pPr>
      <w:r w:rsidRPr="00647648">
        <w:rPr>
          <w:rFonts w:ascii="Times New Roman" w:eastAsia="MS Mincho" w:hAnsi="Times New Roman" w:cs="Times New Roman"/>
          <w:b/>
          <w:lang w:val="en-NZ"/>
        </w:rPr>
        <w:t>WCPFC-NC</w:t>
      </w:r>
      <w:r w:rsidR="00C37AEE">
        <w:rPr>
          <w:rFonts w:ascii="Times New Roman" w:hAnsi="Times New Roman" w:cs="Times New Roman" w:hint="eastAsia"/>
          <w:b/>
          <w:lang w:val="en-NZ" w:eastAsia="ko-KR"/>
        </w:rPr>
        <w:t>11</w:t>
      </w:r>
      <w:r w:rsidR="00C37AEE">
        <w:rPr>
          <w:rFonts w:ascii="Times New Roman" w:eastAsia="MS Mincho" w:hAnsi="Times New Roman" w:cs="Times New Roman"/>
          <w:b/>
          <w:lang w:val="en-NZ"/>
        </w:rPr>
        <w:t>-201</w:t>
      </w:r>
      <w:r w:rsidR="00C37AEE">
        <w:rPr>
          <w:rFonts w:ascii="Times New Roman" w:hAnsi="Times New Roman" w:cs="Times New Roman" w:hint="eastAsia"/>
          <w:b/>
          <w:lang w:val="en-NZ" w:eastAsia="ko-KR"/>
        </w:rPr>
        <w:t>5</w:t>
      </w:r>
      <w:r w:rsidR="00C37AEE">
        <w:rPr>
          <w:rFonts w:ascii="Times New Roman" w:eastAsia="MS Mincho" w:hAnsi="Times New Roman" w:cs="Times New Roman"/>
          <w:b/>
          <w:lang w:val="en-NZ"/>
        </w:rPr>
        <w:t>/</w:t>
      </w:r>
      <w:r w:rsidR="00C37AEE">
        <w:rPr>
          <w:rFonts w:ascii="Times New Roman" w:hAnsi="Times New Roman" w:cs="Times New Roman" w:hint="eastAsia"/>
          <w:b/>
          <w:lang w:val="en-NZ" w:eastAsia="ko-KR"/>
        </w:rPr>
        <w:t>WP-03</w:t>
      </w:r>
      <w:r w:rsidR="00823C40">
        <w:rPr>
          <w:rFonts w:ascii="Times New Roman" w:hAnsi="Times New Roman" w:cs="Times New Roman"/>
          <w:b/>
          <w:lang w:val="en-NZ" w:eastAsia="ko-KR"/>
        </w:rPr>
        <w:t xml:space="preserve"> (Rev 01)</w:t>
      </w:r>
    </w:p>
    <w:p w:rsidR="00647648" w:rsidRDefault="00647648" w:rsidP="00B62EE8">
      <w:pPr>
        <w:adjustRightInd w:val="0"/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/>
        </w:rPr>
      </w:pPr>
    </w:p>
    <w:p w:rsidR="00647648" w:rsidRDefault="00647648" w:rsidP="00B62EE8">
      <w:pPr>
        <w:adjustRightInd w:val="0"/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/>
        </w:rPr>
      </w:pPr>
    </w:p>
    <w:p w:rsidR="00647648" w:rsidRDefault="00647648" w:rsidP="00B62EE8">
      <w:pPr>
        <w:adjustRightInd w:val="0"/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/>
        </w:rPr>
      </w:pPr>
    </w:p>
    <w:p w:rsidR="00647648" w:rsidRDefault="00647648" w:rsidP="00B62EE8">
      <w:pPr>
        <w:adjustRightInd w:val="0"/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/>
        </w:rPr>
      </w:pPr>
    </w:p>
    <w:p w:rsidR="00647648" w:rsidRDefault="00647648" w:rsidP="00B62EE8">
      <w:pPr>
        <w:adjustRightInd w:val="0"/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/>
        </w:rPr>
      </w:pPr>
    </w:p>
    <w:p w:rsidR="00DA44F4" w:rsidRDefault="00DA44F4" w:rsidP="00B62EE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MS Mincho" w:hAnsi="Times New Roman" w:cs="Times New Roman"/>
          <w:b/>
          <w:lang w:val="en-NZ"/>
        </w:rPr>
      </w:pPr>
    </w:p>
    <w:p w:rsidR="00DA44F4" w:rsidRDefault="00DA44F4" w:rsidP="00B62EE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MS Mincho" w:hAnsi="Times New Roman" w:cs="Times New Roman"/>
          <w:b/>
          <w:lang w:val="en-NZ"/>
        </w:rPr>
      </w:pPr>
    </w:p>
    <w:p w:rsidR="00DA44F4" w:rsidRDefault="00DA44F4" w:rsidP="00B62EE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MS Mincho" w:hAnsi="Times New Roman" w:cs="Times New Roman"/>
          <w:b/>
          <w:lang w:val="en-NZ"/>
        </w:rPr>
      </w:pPr>
    </w:p>
    <w:p w:rsidR="00DA44F4" w:rsidRDefault="00DA44F4" w:rsidP="00B62EE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MS Mincho" w:hAnsi="Times New Roman" w:cs="Times New Roman"/>
          <w:b/>
          <w:lang w:val="en-NZ"/>
        </w:rPr>
      </w:pPr>
    </w:p>
    <w:p w:rsidR="00DA44F4" w:rsidRDefault="00DA44F4" w:rsidP="00B62EE8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MS Mincho" w:hAnsi="Times New Roman" w:cs="Times New Roman"/>
          <w:b/>
          <w:lang w:val="en-NZ"/>
        </w:rPr>
      </w:pPr>
    </w:p>
    <w:p w:rsidR="00DA44F4" w:rsidRDefault="00DA44F4" w:rsidP="00B62EE8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MS Mincho" w:hAnsi="Times New Roman" w:cs="Times New Roman"/>
          <w:b/>
          <w:lang w:val="en-NZ"/>
        </w:rPr>
      </w:pPr>
    </w:p>
    <w:p w:rsidR="00DA44F4" w:rsidRDefault="00DA44F4" w:rsidP="00B62EE8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MS Mincho" w:hAnsi="Times New Roman" w:cs="Times New Roman"/>
          <w:b/>
          <w:lang w:val="en-NZ"/>
        </w:rPr>
      </w:pPr>
    </w:p>
    <w:p w:rsidR="00DA44F4" w:rsidRDefault="00DA44F4" w:rsidP="00B62EE8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MS Mincho" w:hAnsi="Times New Roman" w:cs="Times New Roman"/>
          <w:b/>
          <w:lang w:val="en-NZ"/>
        </w:rPr>
      </w:pPr>
    </w:p>
    <w:p w:rsidR="00647648" w:rsidRPr="00DA44F4" w:rsidRDefault="00D6528E" w:rsidP="00B62EE8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eastAsia="MS Mincho"/>
          <w:b/>
          <w:lang w:val="en-NZ"/>
        </w:rPr>
      </w:pPr>
      <w:r w:rsidRPr="00DA44F4">
        <w:rPr>
          <w:rFonts w:ascii="Times New Roman" w:eastAsia="MS Mincho" w:hAnsi="Times New Roman" w:cs="Times New Roman"/>
          <w:b/>
          <w:lang w:val="en-NZ"/>
        </w:rPr>
        <w:t>Secretariat</w:t>
      </w:r>
    </w:p>
    <w:p w:rsidR="00647648" w:rsidRDefault="0064764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3514A4" w:rsidRPr="003514A4" w:rsidRDefault="003514A4" w:rsidP="003514A4">
      <w:pPr>
        <w:snapToGri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3514A4">
        <w:rPr>
          <w:rFonts w:ascii="Times New Roman" w:hAnsi="Times New Roman" w:cs="Times New Roman"/>
          <w:b/>
        </w:rPr>
        <w:lastRenderedPageBreak/>
        <w:t>Table 1.</w:t>
      </w:r>
      <w:proofErr w:type="gramEnd"/>
      <w:r w:rsidRPr="003514A4">
        <w:rPr>
          <w:rFonts w:ascii="Times New Roman" w:hAnsi="Times New Roman" w:cs="Times New Roman"/>
        </w:rPr>
        <w:t xml:space="preserve"> Average annual catch of North Pacific albacore</w:t>
      </w:r>
      <w:r w:rsidR="00421A2D">
        <w:rPr>
          <w:rFonts w:ascii="Times New Roman" w:hAnsi="Times New Roman" w:cs="Times New Roman"/>
        </w:rPr>
        <w:t xml:space="preserve"> (metric tonnes)</w:t>
      </w:r>
    </w:p>
    <w:tbl>
      <w:tblPr>
        <w:tblW w:w="10027" w:type="dxa"/>
        <w:tblInd w:w="93" w:type="dxa"/>
        <w:tblLook w:val="04A0" w:firstRow="1" w:lastRow="0" w:firstColumn="1" w:lastColumn="0" w:noHBand="0" w:noVBand="1"/>
      </w:tblPr>
      <w:tblGrid>
        <w:gridCol w:w="1983"/>
        <w:gridCol w:w="282"/>
        <w:gridCol w:w="1702"/>
        <w:gridCol w:w="638"/>
        <w:gridCol w:w="1500"/>
        <w:gridCol w:w="305"/>
        <w:gridCol w:w="1710"/>
        <w:gridCol w:w="1907"/>
      </w:tblGrid>
      <w:tr w:rsidR="00454D26" w:rsidRPr="00454D26" w:rsidTr="007C0283">
        <w:trPr>
          <w:trHeight w:val="620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54D26" w:rsidRPr="00454D26" w:rsidRDefault="00454D2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D26">
              <w:rPr>
                <w:rFonts w:ascii="Times New Roman" w:eastAsia="Times New Roman" w:hAnsi="Times New Roman" w:cs="Times New Roman"/>
                <w:b/>
                <w:bCs/>
              </w:rPr>
              <w:t>CCM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54D26" w:rsidRPr="00454D26" w:rsidRDefault="00454D2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D26">
              <w:rPr>
                <w:rFonts w:ascii="Times New Roman" w:eastAsia="Times New Roman" w:hAnsi="Times New Roman" w:cs="Times New Roman"/>
                <w:b/>
                <w:bCs/>
              </w:rPr>
              <w:t>Data pertain to WCPFC Area only or entire N Pacific?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54D26" w:rsidRPr="00454D26" w:rsidRDefault="00454D2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D26">
              <w:rPr>
                <w:rFonts w:ascii="Times New Roman" w:eastAsia="Times New Roman" w:hAnsi="Times New Roman" w:cs="Times New Roman"/>
                <w:b/>
                <w:bCs/>
              </w:rPr>
              <w:t>Fisheries with ANY catch of NP albacore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54D26" w:rsidRPr="00454D26" w:rsidRDefault="00454D2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D26">
              <w:rPr>
                <w:rFonts w:ascii="Times New Roman" w:eastAsia="Times New Roman" w:hAnsi="Times New Roman" w:cs="Times New Roman"/>
                <w:b/>
                <w:bCs/>
              </w:rPr>
              <w:t>"Fishing for" NP albacore? (Y/N)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54D26" w:rsidRPr="00454D26" w:rsidRDefault="00454D26" w:rsidP="0042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D26">
              <w:rPr>
                <w:rFonts w:ascii="Times New Roman" w:eastAsia="Times New Roman" w:hAnsi="Times New Roman" w:cs="Times New Roman"/>
                <w:b/>
                <w:bCs/>
              </w:rPr>
              <w:t>2006-2010 average annual catch</w:t>
            </w:r>
          </w:p>
        </w:tc>
      </w:tr>
      <w:tr w:rsidR="00454D26" w:rsidRPr="00454D26" w:rsidTr="007C0283">
        <w:trPr>
          <w:trHeight w:val="255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3514A4" w:rsidRDefault="00454D2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14A4">
              <w:rPr>
                <w:rFonts w:ascii="Times New Roman" w:eastAsia="Times New Roman" w:hAnsi="Times New Roman" w:cs="Times New Roman"/>
                <w:b/>
                <w:bCs/>
              </w:rPr>
              <w:t>Canada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 Pacific total catches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Albacore troll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8D0E9C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8D0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5,899</w:t>
            </w:r>
          </w:p>
        </w:tc>
      </w:tr>
      <w:tr w:rsidR="003514A4" w:rsidRPr="00454D26" w:rsidTr="007C0283">
        <w:trPr>
          <w:trHeight w:val="255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Canada: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8D0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5,899</w:t>
            </w:r>
          </w:p>
        </w:tc>
      </w:tr>
      <w:tr w:rsidR="003514A4" w:rsidRPr="00454D26" w:rsidTr="007C0283">
        <w:trPr>
          <w:trHeight w:val="255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8D0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5,899</w:t>
            </w:r>
          </w:p>
        </w:tc>
      </w:tr>
      <w:tr w:rsidR="00454D26" w:rsidRPr="00454D26" w:rsidTr="007C0283">
        <w:trPr>
          <w:trHeight w:val="255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514A4" w:rsidRPr="00454D26" w:rsidTr="007C0283">
        <w:trPr>
          <w:trHeight w:val="255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028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3514A4" w:rsidRDefault="007C0283" w:rsidP="00351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lang w:eastAsia="zh-CN"/>
              </w:rPr>
              <w:t>China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83" w:rsidRPr="00454D26" w:rsidRDefault="007C028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  <w:lang w:eastAsia="zh-CN"/>
              </w:rPr>
              <w:t>N. Pacific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83" w:rsidRPr="00454D26" w:rsidRDefault="007C028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  <w:lang w:eastAsia="zh-CN"/>
              </w:rPr>
              <w:t>Longline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83" w:rsidRPr="00454D26" w:rsidRDefault="007C028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83" w:rsidRPr="00454D26" w:rsidRDefault="007C028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1</w:t>
            </w:r>
            <w:r w:rsidR="00F35B13">
              <w:rPr>
                <w:rFonts w:ascii="Times New Roman" w:eastAsia="SimSun" w:hAnsi="Times New Roman" w:cs="Times New Roman"/>
                <w:kern w:val="2"/>
                <w:lang w:eastAsia="zh-CN"/>
              </w:rPr>
              <w:t>,</w:t>
            </w: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967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B13" w:rsidRDefault="00F35B13" w:rsidP="003514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lang w:eastAsia="zh-C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B13" w:rsidRPr="00454D26" w:rsidRDefault="00F35B13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  <w:lang w:eastAsia="zh-CN"/>
              </w:rPr>
              <w:t>N. Pacific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B13" w:rsidRPr="00454D26" w:rsidRDefault="00F35B13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  <w:lang w:eastAsia="zh-CN"/>
              </w:rPr>
              <w:t>Longline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B13" w:rsidRDefault="00F35B13" w:rsidP="00454D2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B13" w:rsidRDefault="00F35B13" w:rsidP="00F35B13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98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China: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1,967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1,869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95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Default="00F35B13" w:rsidP="007C0283">
            <w:pPr>
              <w:spacing w:after="0" w:line="240" w:lineRule="auto"/>
              <w:rPr>
                <w:rFonts w:ascii="Times New Roman" w:hAnsi="Times New Roman" w:cs="Times New Roman"/>
                <w:kern w:val="2"/>
                <w:lang w:eastAsia="zh-CN"/>
              </w:rPr>
            </w:pPr>
            <w:r>
              <w:rPr>
                <w:rFonts w:ascii="Times New Roman" w:hAnsi="Times New Roman" w:cs="Times New Roman"/>
                <w:kern w:val="2"/>
                <w:lang w:eastAsia="zh-CN"/>
              </w:rPr>
              <w:t>Note:</w:t>
            </w:r>
          </w:p>
          <w:p w:rsidR="00F35B13" w:rsidRPr="00454D26" w:rsidRDefault="00F35B13" w:rsidP="007C02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  <w:lang w:eastAsia="zh-CN"/>
              </w:rPr>
              <w:t>Historically, there are 10 longliners seasonally operating  in the high seas of Northern Pacific Ocean targeting albacore, which covered the Convention Areas of WCPFC and IATTC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3514A4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14A4">
              <w:rPr>
                <w:rFonts w:ascii="Times New Roman" w:eastAsia="Times New Roman" w:hAnsi="Times New Roman" w:cs="Times New Roman"/>
                <w:b/>
                <w:bCs/>
              </w:rPr>
              <w:t>Cook Islands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000AAE" w:rsidRDefault="00F35B13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N Pacific total catches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000AAE" w:rsidRDefault="00F35B13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Albacore troll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000AAE" w:rsidRDefault="00F35B13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000AAE" w:rsidRDefault="00F35B13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31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3514A4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000AAE" w:rsidRDefault="00F35B13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N Pacific total catches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000AAE" w:rsidRDefault="00F35B13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Longline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000AAE" w:rsidRDefault="00F35B13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000AAE" w:rsidRDefault="00F35B13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 xml:space="preserve">Total catches for </w:t>
            </w:r>
            <w:r>
              <w:rPr>
                <w:rFonts w:ascii="Times New Roman" w:eastAsia="Times New Roman" w:hAnsi="Times New Roman" w:cs="Times New Roman"/>
              </w:rPr>
              <w:t>Cook Islands</w:t>
            </w:r>
            <w:r w:rsidRPr="00454D26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E9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3514A4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14A4">
              <w:rPr>
                <w:rFonts w:ascii="Times New Roman" w:eastAsia="Times New Roman" w:hAnsi="Times New Roman" w:cs="Times New Roman"/>
                <w:b/>
                <w:bCs/>
              </w:rPr>
              <w:t>Japan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 only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 Coast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7C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16,817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 DW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7C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4,230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PL Coast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PL DW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24,504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PS Coast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PS DW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1,841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 xml:space="preserve">GN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430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Troll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505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Set Net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7C0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Others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7C0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Japan: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48,518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45,551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94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3514A4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14A4">
              <w:rPr>
                <w:rFonts w:ascii="Times New Roman" w:eastAsia="Times New Roman" w:hAnsi="Times New Roman" w:cs="Times New Roman"/>
                <w:b/>
                <w:bCs/>
              </w:rPr>
              <w:t>Korea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 only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 DW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80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006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3514A4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 only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 DW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Del="00C73D30" w:rsidRDefault="00F35B13" w:rsidP="007C0283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157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 xml:space="preserve">Total catches for 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 w:rsidRPr="00454D26">
              <w:rPr>
                <w:rFonts w:ascii="Times New Roman" w:eastAsia="Times New Roman" w:hAnsi="Times New Roman" w:cs="Times New Roman"/>
              </w:rPr>
              <w:t>orea: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175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006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006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Default="00F35B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  <w:u w:val="single"/>
              </w:rPr>
              <w:t>NOTE:</w:t>
            </w:r>
            <w:r w:rsidRPr="00454D2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35B13" w:rsidRPr="00887105" w:rsidRDefault="00F35B13" w:rsidP="0088710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5C18E3">
              <w:rPr>
                <w:rFonts w:ascii="Times New Roman" w:hAnsi="Times New Roman" w:cs="Times New Roman"/>
                <w:lang w:eastAsia="ko-KR"/>
              </w:rPr>
              <w:t>Three</w:t>
            </w:r>
            <w:r w:rsidRPr="005C18E3">
              <w:rPr>
                <w:rFonts w:ascii="Times New Roman" w:hAnsi="Times New Roman" w:cs="Times New Roman" w:hint="eastAsia"/>
                <w:lang w:eastAsia="ko-KR"/>
              </w:rPr>
              <w:t xml:space="preserve"> LL DW</w:t>
            </w:r>
            <w:proofErr w:type="gramEnd"/>
            <w:r w:rsidRPr="005C18E3">
              <w:rPr>
                <w:rFonts w:ascii="Times New Roman" w:hAnsi="Times New Roman" w:cs="Times New Roman" w:hint="eastAsia"/>
                <w:lang w:eastAsia="ko-KR"/>
              </w:rPr>
              <w:t xml:space="preserve"> participated in fishing for NP Albacore in </w:t>
            </w:r>
            <w:r>
              <w:rPr>
                <w:rFonts w:ascii="Times New Roman" w:hAnsi="Times New Roman" w:cs="Times New Roman"/>
                <w:lang w:eastAsia="ko-KR"/>
              </w:rPr>
              <w:t xml:space="preserve">2007 and 2008, </w:t>
            </w:r>
            <w:r w:rsidRPr="005C18E3">
              <w:rPr>
                <w:rFonts w:ascii="Times New Roman" w:hAnsi="Times New Roman" w:cs="Times New Roman" w:hint="eastAsia"/>
                <w:lang w:eastAsia="ko-KR"/>
              </w:rPr>
              <w:t>and the catch was 87</w:t>
            </w:r>
            <w:r w:rsidRPr="005C18E3">
              <w:rPr>
                <w:rFonts w:ascii="Times New Roman" w:hAnsi="Times New Roman" w:cs="Times New Roman"/>
                <w:lang w:eastAsia="ko-KR"/>
              </w:rPr>
              <w:t xml:space="preserve"> </w:t>
            </w:r>
            <w:r w:rsidRPr="005C18E3">
              <w:rPr>
                <w:rFonts w:ascii="Times New Roman" w:hAnsi="Times New Roman" w:cs="Times New Roman" w:hint="eastAsia"/>
                <w:lang w:eastAsia="ko-KR"/>
              </w:rPr>
              <w:t>tons</w:t>
            </w:r>
            <w:r w:rsidRPr="005C18E3">
              <w:rPr>
                <w:rFonts w:ascii="Times New Roman" w:hAnsi="Times New Roman" w:cs="Times New Roman"/>
                <w:lang w:eastAsia="ko-KR"/>
              </w:rPr>
              <w:t>.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D589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Philippines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 Pacific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others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 xml:space="preserve">Total catches for </w:t>
            </w:r>
            <w:r>
              <w:rPr>
                <w:rFonts w:ascii="Times New Roman" w:eastAsia="Times New Roman" w:hAnsi="Times New Roman" w:cs="Times New Roman"/>
              </w:rPr>
              <w:t>Philippines (average for 2009-2011)</w:t>
            </w:r>
            <w:r w:rsidRPr="00454D26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8D0E9C" w:rsidRDefault="00F35B13" w:rsidP="008D0E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E9C">
              <w:rPr>
                <w:rFonts w:ascii="Times New Roman" w:eastAsia="Times New Roman" w:hAnsi="Times New Roman" w:cs="Times New Roman"/>
                <w:u w:val="single"/>
              </w:rPr>
              <w:lastRenderedPageBreak/>
              <w:t>NOTE:</w:t>
            </w:r>
            <w:r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Catches </w:t>
            </w:r>
            <w:r w:rsidRPr="00887105">
              <w:rPr>
                <w:rFonts w:ascii="Times New Roman" w:eastAsia="Times New Roman" w:hAnsi="Times New Roman" w:cs="Times New Roman"/>
              </w:rPr>
              <w:t>are mainly from Hook-and-Line Gear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D589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896">
              <w:rPr>
                <w:rFonts w:ascii="Times New Roman" w:eastAsia="Times New Roman" w:hAnsi="Times New Roman" w:cs="Times New Roman"/>
                <w:b/>
                <w:bCs/>
              </w:rPr>
              <w:t>Chinese Taipei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 Pacific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albacore 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2,548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 Pacific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 others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552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FD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Chinese Taipei: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3,100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FD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2,548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FD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82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D589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896">
              <w:rPr>
                <w:rFonts w:ascii="Times New Roman" w:eastAsia="Times New Roman" w:hAnsi="Times New Roman" w:cs="Times New Roman"/>
                <w:b/>
                <w:bCs/>
              </w:rPr>
              <w:t>United States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 Pacific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Albacore troll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12,344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Longline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288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Gillnet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Pole and line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Purse seine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Other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577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FD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United States: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13,236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FD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12,344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FD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2D3C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54D26">
              <w:rPr>
                <w:rFonts w:ascii="Times New Roman" w:eastAsia="Times New Roman" w:hAnsi="Times New Roman" w:cs="Times New Roman"/>
                <w:u w:val="single"/>
              </w:rPr>
              <w:t>NOTE:</w:t>
            </w:r>
          </w:p>
          <w:p w:rsidR="00F35B13" w:rsidRPr="00454D26" w:rsidRDefault="00F35B13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454D26">
              <w:rPr>
                <w:rFonts w:ascii="Times New Roman" w:eastAsia="Times New Roman" w:hAnsi="Times New Roman" w:cs="Times New Roman"/>
              </w:rPr>
              <w:t>1) These USA (2006-</w:t>
            </w:r>
            <w:r>
              <w:rPr>
                <w:rFonts w:ascii="Times New Roman" w:eastAsia="Times New Roman" w:hAnsi="Times New Roman" w:cs="Times New Roman"/>
              </w:rPr>
              <w:t>2010</w:t>
            </w:r>
            <w:r w:rsidRPr="00454D26"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54D26">
              <w:rPr>
                <w:rFonts w:ascii="Times New Roman" w:eastAsia="Times New Roman" w:hAnsi="Times New Roman" w:cs="Times New Roman"/>
              </w:rPr>
              <w:t xml:space="preserve">data may not be confirmed from figures available to the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 w:rsidRPr="00454D26">
              <w:rPr>
                <w:rFonts w:ascii="Times New Roman" w:eastAsia="Times New Roman" w:hAnsi="Times New Roman" w:cs="Times New Roman"/>
              </w:rPr>
              <w:t>ecretariat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F35B13" w:rsidRPr="00454D26" w:rsidRDefault="00F35B13" w:rsidP="001E2F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454D26">
              <w:rPr>
                <w:rFonts w:ascii="Times New Roman" w:eastAsia="Times New Roman" w:hAnsi="Times New Roman" w:cs="Times New Roman"/>
              </w:rPr>
              <w:t xml:space="preserve">2) US response: See all our annual reports under CMM 2005-03, the latest of which is dated </w:t>
            </w:r>
            <w:r>
              <w:rPr>
                <w:rFonts w:ascii="Times New Roman" w:eastAsia="Times New Roman" w:hAnsi="Times New Roman" w:cs="Times New Roman"/>
              </w:rPr>
              <w:t>30 April 2012</w:t>
            </w:r>
            <w:r w:rsidRPr="00454D26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887105">
        <w:trPr>
          <w:trHeight w:val="224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D589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896">
              <w:rPr>
                <w:rFonts w:ascii="Times New Roman" w:eastAsia="Times New Roman" w:hAnsi="Times New Roman" w:cs="Times New Roman"/>
                <w:b/>
                <w:bCs/>
              </w:rPr>
              <w:t>Vanuatu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 only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617AC3" w:rsidRDefault="00F35B13" w:rsidP="0061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1,794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Vanuatu: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617AC3" w:rsidRDefault="00F35B13" w:rsidP="0061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1,794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617AC3" w:rsidRDefault="00F35B13" w:rsidP="00A36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1,794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617AC3" w:rsidRDefault="00F35B13" w:rsidP="0061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CD2A6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A66">
              <w:rPr>
                <w:rFonts w:ascii="Times New Roman" w:eastAsia="Times New Roman" w:hAnsi="Times New Roman" w:cs="Times New Roman"/>
                <w:b/>
                <w:bCs/>
              </w:rPr>
              <w:t>Belize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 only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95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Belize: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  <w:u w:val="single"/>
              </w:rPr>
              <w:t>NOTE</w:t>
            </w:r>
            <w:r w:rsidRPr="00454D26">
              <w:rPr>
                <w:rFonts w:ascii="Times New Roman" w:eastAsia="Times New Roman" w:hAnsi="Times New Roman" w:cs="Times New Roman"/>
              </w:rPr>
              <w:t>: catch unsegregated by area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CD2A6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A66">
              <w:rPr>
                <w:rFonts w:ascii="Times New Roman" w:eastAsia="Times New Roman" w:hAnsi="Times New Roman" w:cs="Times New Roman"/>
                <w:b/>
                <w:bCs/>
              </w:rPr>
              <w:t>Federated States of Micronesia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B13" w:rsidRPr="00454D26" w:rsidRDefault="00F35B13" w:rsidP="00CD2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 only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B13" w:rsidRPr="00454D26" w:rsidRDefault="00F35B13" w:rsidP="00CD2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B13" w:rsidRPr="00454D26" w:rsidRDefault="00F35B13" w:rsidP="00CD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B13" w:rsidRPr="00454D26" w:rsidRDefault="00F35B13" w:rsidP="00A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FSM: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A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A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A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  <w:u w:val="single"/>
              </w:rPr>
              <w:t>NOTE</w:t>
            </w:r>
            <w:r w:rsidRPr="00454D26">
              <w:rPr>
                <w:rFonts w:ascii="Times New Roman" w:eastAsia="Times New Roman" w:hAnsi="Times New Roman" w:cs="Times New Roman"/>
              </w:rPr>
              <w:t>: Commenced fishery in 2009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CD2A6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A66">
              <w:rPr>
                <w:rFonts w:ascii="Times New Roman" w:eastAsia="Times New Roman" w:hAnsi="Times New Roman" w:cs="Times New Roman"/>
                <w:b/>
                <w:bCs/>
              </w:rPr>
              <w:t>Marshall Islands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 only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N/A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RMI: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  <w:u w:val="single"/>
              </w:rPr>
              <w:t>NOTE</w:t>
            </w:r>
            <w:r w:rsidRPr="00454D26">
              <w:rPr>
                <w:rFonts w:ascii="Times New Roman" w:eastAsia="Times New Roman" w:hAnsi="Times New Roman" w:cs="Times New Roman"/>
              </w:rPr>
              <w:t>: Commenced fishery in 2008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CD2A66" w:rsidRDefault="00F35B13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Kiribati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13" w:rsidRPr="00454D26" w:rsidRDefault="00F35B13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13" w:rsidRPr="00454D26" w:rsidRDefault="00F35B13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13" w:rsidRPr="00454D26" w:rsidRDefault="00F35B13" w:rsidP="00E97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9E5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 xml:space="preserve">Total catches for </w:t>
            </w:r>
            <w:r>
              <w:rPr>
                <w:rFonts w:ascii="Times New Roman" w:eastAsia="Times New Roman" w:hAnsi="Times New Roman" w:cs="Times New Roman"/>
              </w:rPr>
              <w:t>Kiribati</w:t>
            </w:r>
            <w:r w:rsidRPr="00454D26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E9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E9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CD2A66" w:rsidRDefault="00F35B13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Mexico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13" w:rsidRPr="00454D26" w:rsidRDefault="00F35B13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13" w:rsidRPr="00454D26" w:rsidRDefault="00F35B13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13" w:rsidRPr="00454D26" w:rsidRDefault="00F35B13" w:rsidP="00E97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9E5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 xml:space="preserve">Total catches for </w:t>
            </w:r>
            <w:r>
              <w:rPr>
                <w:rFonts w:ascii="Times New Roman" w:eastAsia="Times New Roman" w:hAnsi="Times New Roman" w:cs="Times New Roman"/>
              </w:rPr>
              <w:t>Mexico</w:t>
            </w:r>
            <w:r w:rsidRPr="00454D26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E9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E9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CD2A66" w:rsidRDefault="00F35B13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Vietnam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13" w:rsidRPr="00454D26" w:rsidRDefault="00F35B13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EEZ only</w:t>
            </w: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13" w:rsidRPr="00454D26" w:rsidRDefault="00F35B13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LL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13" w:rsidRPr="00454D26" w:rsidRDefault="00F35B13" w:rsidP="00E97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EB2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9E5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 xml:space="preserve">Total catches for </w:t>
            </w:r>
            <w:r>
              <w:rPr>
                <w:rFonts w:ascii="Times New Roman" w:eastAsia="Times New Roman" w:hAnsi="Times New Roman" w:cs="Times New Roman"/>
              </w:rPr>
              <w:t>Vietnam (average of 2000-2011)</w:t>
            </w:r>
            <w:r w:rsidRPr="00454D26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B13" w:rsidRPr="00454D26" w:rsidRDefault="00F35B13" w:rsidP="00E34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E9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B13" w:rsidRPr="00454D26" w:rsidRDefault="00F35B13" w:rsidP="00E34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E9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B13" w:rsidRPr="00454D26" w:rsidRDefault="00F35B13" w:rsidP="00E34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887105" w:rsidRDefault="00F35B13" w:rsidP="00E340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105">
              <w:rPr>
                <w:rFonts w:ascii="Times New Roman" w:eastAsia="Times New Roman" w:hAnsi="Times New Roman" w:cs="Times New Roman"/>
              </w:rPr>
              <w:t>Note: Catches are mainly from LL only; and there is also possibility of wrongly identify by enumerators to account yellowfin and bigeye as albacore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54D26" w:rsidRPr="00454D26" w:rsidRDefault="00454D26" w:rsidP="00405B1A">
      <w:pPr>
        <w:spacing w:after="0" w:line="240" w:lineRule="auto"/>
        <w:rPr>
          <w:rFonts w:ascii="Times New Roman" w:eastAsia="Times New Roman" w:hAnsi="Times New Roman" w:cs="Times New Roman"/>
          <w:bCs/>
        </w:rPr>
        <w:sectPr w:rsidR="00454D26" w:rsidRPr="00454D26" w:rsidSect="003C6A88">
          <w:pgSz w:w="12240" w:h="15840"/>
          <w:pgMar w:top="1152" w:right="1440" w:bottom="1152" w:left="1440" w:header="720" w:footer="720" w:gutter="0"/>
          <w:cols w:space="720"/>
          <w:docGrid w:linePitch="360"/>
        </w:sectPr>
      </w:pPr>
    </w:p>
    <w:p w:rsidR="002D3C17" w:rsidRPr="00DF5F86" w:rsidRDefault="002D3C17" w:rsidP="002D3C17">
      <w:pPr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DF5F86">
        <w:rPr>
          <w:rFonts w:ascii="Times New Roman" w:hAnsi="Times New Roman" w:cs="Times New Roman"/>
          <w:b/>
          <w:sz w:val="20"/>
          <w:szCs w:val="20"/>
        </w:rPr>
        <w:lastRenderedPageBreak/>
        <w:t>Table 2</w:t>
      </w:r>
      <w:r w:rsidRPr="00DF5F86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DF5F86">
        <w:rPr>
          <w:rFonts w:ascii="Times New Roman" w:hAnsi="Times New Roman" w:cs="Times New Roman"/>
          <w:sz w:val="20"/>
          <w:szCs w:val="20"/>
        </w:rPr>
        <w:t xml:space="preserve"> Fishing effort </w:t>
      </w:r>
      <w:r w:rsidR="00DF5F86">
        <w:rPr>
          <w:rFonts w:ascii="Times New Roman" w:hAnsi="Times New Roman" w:cs="Times New Roman"/>
          <w:sz w:val="20"/>
          <w:szCs w:val="20"/>
        </w:rPr>
        <w:t xml:space="preserve">fishing </w:t>
      </w:r>
      <w:r w:rsidRPr="00DF5F86">
        <w:rPr>
          <w:rFonts w:ascii="Times New Roman" w:hAnsi="Times New Roman" w:cs="Times New Roman"/>
          <w:sz w:val="20"/>
          <w:szCs w:val="20"/>
        </w:rPr>
        <w:t>for</w:t>
      </w:r>
      <w:r w:rsidR="00DF5F86">
        <w:rPr>
          <w:rFonts w:ascii="Times New Roman" w:hAnsi="Times New Roman" w:cs="Times New Roman"/>
          <w:sz w:val="20"/>
          <w:szCs w:val="20"/>
        </w:rPr>
        <w:t xml:space="preserve"> North Pacific albacore (ALB)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487"/>
        <w:gridCol w:w="1280"/>
        <w:gridCol w:w="1000"/>
        <w:gridCol w:w="783"/>
        <w:gridCol w:w="769"/>
        <w:gridCol w:w="783"/>
        <w:gridCol w:w="766"/>
        <w:gridCol w:w="783"/>
        <w:gridCol w:w="769"/>
        <w:gridCol w:w="783"/>
        <w:gridCol w:w="766"/>
        <w:gridCol w:w="783"/>
        <w:gridCol w:w="766"/>
        <w:gridCol w:w="783"/>
        <w:gridCol w:w="766"/>
        <w:gridCol w:w="783"/>
        <w:gridCol w:w="766"/>
        <w:tblGridChange w:id="0">
          <w:tblGrid>
            <w:gridCol w:w="1487"/>
            <w:gridCol w:w="1280"/>
            <w:gridCol w:w="1000"/>
            <w:gridCol w:w="783"/>
            <w:gridCol w:w="769"/>
            <w:gridCol w:w="783"/>
            <w:gridCol w:w="766"/>
            <w:gridCol w:w="783"/>
            <w:gridCol w:w="769"/>
            <w:gridCol w:w="783"/>
            <w:gridCol w:w="766"/>
            <w:gridCol w:w="783"/>
            <w:gridCol w:w="766"/>
            <w:gridCol w:w="783"/>
            <w:gridCol w:w="766"/>
            <w:gridCol w:w="783"/>
            <w:gridCol w:w="766"/>
          </w:tblGrid>
        </w:tblGridChange>
      </w:tblGrid>
      <w:tr w:rsidR="0067724D" w:rsidRPr="00DF5F86" w:rsidTr="00887105">
        <w:trPr>
          <w:trHeight w:val="242"/>
        </w:trPr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CCM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Area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1"/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7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Fishery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2002-04 Average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2005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2006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2007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2008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2009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2010</w:t>
            </w:r>
          </w:p>
        </w:tc>
      </w:tr>
      <w:tr w:rsidR="00191C10" w:rsidRPr="00DF5F86" w:rsidTr="00191C10">
        <w:tblPrEx>
          <w:tblW w:w="5000" w:type="pct"/>
          <w:tblPrExChange w:id="1" w:author="SungKwon Soh" w:date="2015-08-23T14:26:00Z">
            <w:tblPrEx>
              <w:tblW w:w="5000" w:type="pct"/>
            </w:tblPrEx>
          </w:tblPrExChange>
        </w:tblPrEx>
        <w:trPr>
          <w:trHeight w:val="485"/>
          <w:trPrChange w:id="2" w:author="SungKwon Soh" w:date="2015-08-23T14:26:00Z">
            <w:trPr>
              <w:trHeight w:val="485"/>
            </w:trPr>
          </w:trPrChange>
        </w:trPr>
        <w:tc>
          <w:tcPr>
            <w:tcW w:w="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  <w:tcPrChange w:id="3" w:author="SungKwon Soh" w:date="2015-08-23T14:26:00Z">
              <w:tcPr>
                <w:tcW w:w="509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</w:tcPrChange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  <w:tcPrChange w:id="4" w:author="SungKwon Soh" w:date="2015-08-23T14:26:00Z">
              <w:tcPr>
                <w:tcW w:w="438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</w:tcPrChange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  <w:tcPrChange w:id="5" w:author="SungKwon Soh" w:date="2015-08-23T14:26:00Z">
              <w:tcPr>
                <w:tcW w:w="342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</w:tcPrChange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  <w:tcPrChange w:id="6" w:author="SungKwon Soh" w:date="2015-08-23T14:26:00Z">
              <w:tcPr>
                <w:tcW w:w="26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</w:tcPrChange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  <w:tcPrChange w:id="7" w:author="SungKwon Soh" w:date="2015-08-23T14:26:00Z">
              <w:tcPr>
                <w:tcW w:w="26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</w:tcPrChange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  <w:tcPrChange w:id="8" w:author="SungKwon Soh" w:date="2015-08-23T14:26:00Z">
              <w:tcPr>
                <w:tcW w:w="26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</w:tcPrChange>
          </w:tcPr>
          <w:p w:rsidR="0067724D" w:rsidRPr="00EE2312" w:rsidRDefault="0067724D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  <w:tcPrChange w:id="9" w:author="SungKwon Soh" w:date="2015-08-23T14:26:00Z">
              <w:tcPr>
                <w:tcW w:w="26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</w:tcPrChange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  <w:tcPrChange w:id="10" w:author="SungKwon Soh" w:date="2015-08-23T14:26:00Z">
              <w:tcPr>
                <w:tcW w:w="26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</w:tcPrChange>
          </w:tcPr>
          <w:p w:rsidR="0067724D" w:rsidRPr="00EE2312" w:rsidRDefault="0067724D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  <w:tcPrChange w:id="11" w:author="SungKwon Soh" w:date="2015-08-23T14:26:00Z">
              <w:tcPr>
                <w:tcW w:w="26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</w:tcPrChange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  <w:tcPrChange w:id="12" w:author="SungKwon Soh" w:date="2015-08-23T14:26:00Z">
              <w:tcPr>
                <w:tcW w:w="26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</w:tcPrChange>
          </w:tcPr>
          <w:p w:rsidR="0067724D" w:rsidRPr="00EE2312" w:rsidRDefault="0067724D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  <w:tcPrChange w:id="13" w:author="SungKwon Soh" w:date="2015-08-23T14:26:00Z">
              <w:tcPr>
                <w:tcW w:w="26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</w:tcPrChange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  <w:tcPrChange w:id="14" w:author="SungKwon Soh" w:date="2015-08-23T14:26:00Z">
              <w:tcPr>
                <w:tcW w:w="26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</w:tcPrChange>
          </w:tcPr>
          <w:p w:rsidR="0067724D" w:rsidRPr="00EE2312" w:rsidRDefault="0067724D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  <w:tcPrChange w:id="15" w:author="SungKwon Soh" w:date="2015-08-23T14:26:00Z">
              <w:tcPr>
                <w:tcW w:w="26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</w:tcPrChange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  <w:tcPrChange w:id="16" w:author="SungKwon Soh" w:date="2015-08-23T14:26:00Z">
              <w:tcPr>
                <w:tcW w:w="26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</w:tcPrChange>
          </w:tcPr>
          <w:p w:rsidR="0067724D" w:rsidRPr="00EE2312" w:rsidRDefault="0067724D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  <w:tcPrChange w:id="17" w:author="SungKwon Soh" w:date="2015-08-23T14:26:00Z">
              <w:tcPr>
                <w:tcW w:w="26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</w:tcPrChange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  <w:tcPrChange w:id="18" w:author="SungKwon Soh" w:date="2015-08-23T14:26:00Z">
              <w:tcPr>
                <w:tcW w:w="26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</w:tcPrChange>
          </w:tcPr>
          <w:p w:rsidR="0067724D" w:rsidRPr="00EE2312" w:rsidRDefault="0067724D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  <w:tcPrChange w:id="19" w:author="SungKwon Soh" w:date="2015-08-23T14:26:00Z">
              <w:tcPr>
                <w:tcW w:w="26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vAlign w:val="center"/>
                <w:hideMark/>
              </w:tcPr>
            </w:tcPrChange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</w:tr>
      <w:tr w:rsidR="00E42322" w:rsidRPr="00DF5F86" w:rsidTr="00E42322">
        <w:trPr>
          <w:trHeight w:val="214"/>
        </w:trPr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Canada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3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20" w:author="SungKwon Soh" w:date="2015-08-23T14:23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215</w:t>
              </w:r>
            </w:ins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8,898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ins w:id="21" w:author="SungKwon Soh" w:date="2015-08-23T14:24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22" w:author="SungKwon Soh" w:date="2015-08-23T14:24:00Z">
              <w:r w:rsidRPr="00EE2312" w:rsidDel="00191C10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8,578</w:delText>
              </w:r>
            </w:del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23" w:author="SungKwon Soh" w:date="2015-08-23T14:24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8,564</w:t>
              </w:r>
            </w:ins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ins w:id="24" w:author="SungKwon Soh" w:date="2015-08-23T14:25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25" w:author="SungKwon Soh" w:date="2015-08-23T14:25:00Z">
              <w:r w:rsidRPr="00EE2312" w:rsidDel="00191C10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6,277</w:delText>
              </w:r>
            </w:del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26" w:author="SungKwon Soh" w:date="2015-08-23T14:25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6,243</w:t>
              </w:r>
            </w:ins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ins w:id="27" w:author="SungKwon Soh" w:date="2015-08-23T14:25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28" w:author="SungKwon Soh" w:date="2015-08-23T14:25:00Z">
              <w:r w:rsidRPr="00EE2312" w:rsidDel="00191C10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6,961</w:delText>
              </w:r>
            </w:del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29" w:author="SungKwon Soh" w:date="2015-08-23T14:25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6,902</w:t>
              </w:r>
            </w:ins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ins w:id="30" w:author="SungKwon Soh" w:date="2015-08-23T14:26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31" w:author="SungKwon Soh" w:date="2015-08-23T14:26:00Z">
              <w:r w:rsidRPr="00EE2312" w:rsidDel="00191C10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134</w:delText>
              </w:r>
            </w:del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32" w:author="SungKwon Soh" w:date="2015-08-23T14:26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137</w:t>
              </w:r>
            </w:ins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ins w:id="33" w:author="SungKwon Soh" w:date="2015-08-23T14:26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34" w:author="SungKwon Soh" w:date="2015-08-23T14:26:00Z">
              <w:r w:rsidRPr="00EE2312" w:rsidDel="00191C10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5,919</w:delText>
              </w:r>
            </w:del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35" w:author="SungKwon Soh" w:date="2015-08-23T14:26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5,773</w:t>
              </w:r>
            </w:ins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ins w:id="36" w:author="SungKwon Soh" w:date="2015-08-23T14:26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37" w:author="SungKwon Soh" w:date="2015-08-23T14:26:00Z">
              <w:r w:rsidRPr="00EE2312" w:rsidDel="00191C10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6,553</w:delText>
              </w:r>
            </w:del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38" w:author="SungKwon Soh" w:date="2015-08-23T14:26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6,540</w:t>
              </w:r>
            </w:ins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ins w:id="39" w:author="SungKwon Soh" w:date="2015-08-23T14:26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40" w:author="SungKwon Soh" w:date="2015-08-23T14:26:00Z">
              <w:r w:rsidRPr="00EE2312" w:rsidDel="00191C10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159</w:delText>
              </w:r>
            </w:del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41" w:author="SungKwon Soh" w:date="2015-08-23T14:26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161</w:t>
              </w:r>
            </w:ins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ins w:id="42" w:author="SungKwon Soh" w:date="2015-08-23T14:27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43" w:author="SungKwon Soh" w:date="2015-08-23T14:27:00Z">
              <w:r w:rsidRPr="00EE2312" w:rsidDel="00191C10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7,592</w:delText>
              </w:r>
            </w:del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44" w:author="SungKwon Soh" w:date="2015-08-23T14:27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7,294</w:t>
              </w:r>
            </w:ins>
          </w:p>
        </w:tc>
      </w:tr>
      <w:tr w:rsidR="00E42322" w:rsidRPr="00DF5F86" w:rsidTr="00E42322">
        <w:trPr>
          <w:trHeight w:val="214"/>
        </w:trPr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CA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sz w:val="20"/>
                <w:szCs w:val="20"/>
              </w:rPr>
              <w:footnoteReference w:id="4"/>
            </w: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only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45" w:author="SungKwon Soh" w:date="2015-08-23T14:27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8</w:t>
              </w:r>
            </w:ins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ins w:id="46" w:author="SungKwon Soh" w:date="2015-08-23T14:27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47" w:author="SungKwon Soh" w:date="2015-08-23T14:27:00Z">
              <w:r w:rsidRPr="00EE2312" w:rsidDel="00191C10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76</w:delText>
              </w:r>
            </w:del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48" w:author="SungKwon Soh" w:date="2015-08-23T14:27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256</w:t>
              </w:r>
            </w:ins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ins w:id="49" w:author="SungKwon Soh" w:date="2015-08-23T14:27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50" w:author="SungKwon Soh" w:date="2015-08-23T14:27:00Z">
              <w:r w:rsidRPr="00EE2312" w:rsidDel="00191C10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2</w:delText>
              </w:r>
            </w:del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51" w:author="SungKwon Soh" w:date="2015-08-23T14:27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</w:t>
              </w:r>
            </w:ins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ins w:id="52" w:author="SungKwon Soh" w:date="2015-08-23T14:27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53" w:author="SungKwon Soh" w:date="2015-08-23T14:27:00Z">
              <w:r w:rsidRPr="00EE2312" w:rsidDel="00191C10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111</w:delText>
              </w:r>
            </w:del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54" w:author="SungKwon Soh" w:date="2015-08-23T14:27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56</w:t>
              </w:r>
            </w:ins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ins w:id="55" w:author="SungKwon Soh" w:date="2015-08-23T14:28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56" w:author="SungKwon Soh" w:date="2015-08-23T14:28:00Z">
              <w:r w:rsidRPr="00EE2312" w:rsidDel="00191C10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2</w:delText>
              </w:r>
            </w:del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57" w:author="SungKwon Soh" w:date="2015-08-23T14:28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ins w:id="58" w:author="SungKwon Soh" w:date="2015-08-23T14:28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59" w:author="SungKwon Soh" w:date="2015-08-23T14:28:00Z">
              <w:r w:rsidRPr="00EE2312" w:rsidDel="00191C10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105</w:delText>
              </w:r>
            </w:del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60" w:author="SungKwon Soh" w:date="2015-08-23T14:28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ins w:id="61" w:author="SungKwon Soh" w:date="2015-08-23T14:28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62" w:author="SungKwon Soh" w:date="2015-08-23T14:28:00Z">
              <w:r w:rsidRPr="00EE2312" w:rsidDel="00191C10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1</w:delText>
              </w:r>
            </w:del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63" w:author="SungKwon Soh" w:date="2015-08-23T14:28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ins w:id="64" w:author="SungKwon Soh" w:date="2015-08-23T14:28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65" w:author="SungKwon Soh" w:date="2015-08-23T14:28:00Z">
              <w:r w:rsidRPr="00EE2312" w:rsidDel="00191C10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59</w:delText>
              </w:r>
            </w:del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66" w:author="SungKwon Soh" w:date="2015-08-23T14:28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91C10" w:rsidRPr="00DF5F86" w:rsidTr="00422BEC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83" w:rsidRPr="00EE2312" w:rsidRDefault="007C0283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zh-CN"/>
              </w:rPr>
              <w:t>China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83" w:rsidRPr="00EE2312" w:rsidRDefault="007C0283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zh-CN"/>
              </w:rPr>
              <w:t>N Pacific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83" w:rsidRPr="00EE2312" w:rsidRDefault="007C0283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LL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1</w:t>
            </w:r>
            <w:r w:rsidR="0088710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1</w:t>
            </w:r>
            <w:r w:rsidR="0088710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1150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240</w:t>
            </w:r>
          </w:p>
        </w:tc>
      </w:tr>
      <w:tr w:rsidR="00E42322" w:rsidRPr="00DF5F86" w:rsidTr="00E42322">
        <w:trPr>
          <w:trHeight w:val="210"/>
        </w:trPr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Cook Islands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42322" w:rsidRPr="00DF5F86" w:rsidTr="00E42322">
        <w:trPr>
          <w:trHeight w:val="210"/>
        </w:trPr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LL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42322" w:rsidRPr="00DF5F86" w:rsidTr="00E42322">
        <w:trPr>
          <w:trHeight w:val="210"/>
        </w:trPr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Japan</w:t>
            </w:r>
            <w:r w:rsidRPr="0013635C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5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CA only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LL Coast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40.988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41,078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42,814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43,245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40,023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ins w:id="67" w:author="SungKwon Soh" w:date="2015-08-24T23:24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68" w:author="SungKwon Soh" w:date="2015-08-24T23:24:00Z">
              <w:r w:rsidRPr="0013635C" w:rsidDel="0013635C">
                <w:rPr>
                  <w:rFonts w:ascii="Times New Roman" w:eastAsia="MS Mincho" w:hAnsi="Times New Roman" w:cs="Times New Roman"/>
                  <w:sz w:val="20"/>
                  <w:szCs w:val="20"/>
                </w:rPr>
                <w:delText>43,408</w:delText>
              </w:r>
            </w:del>
          </w:p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69" w:author="SungKwon Soh" w:date="2015-08-24T23:24:00Z">
              <w:r w:rsidRPr="0013635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43,523</w:t>
              </w:r>
            </w:ins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ins w:id="70" w:author="SungKwon Soh" w:date="2015-08-24T23:24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71" w:author="SungKwon Soh" w:date="2015-08-24T23:24:00Z">
              <w:r w:rsidRPr="0013635C" w:rsidDel="0013635C">
                <w:rPr>
                  <w:rFonts w:ascii="Times New Roman" w:eastAsia="MS Mincho" w:hAnsi="Times New Roman" w:cs="Times New Roman"/>
                  <w:sz w:val="20"/>
                  <w:szCs w:val="20"/>
                </w:rPr>
                <w:delText>44,840</w:delText>
              </w:r>
            </w:del>
          </w:p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72" w:author="SungKwon Soh" w:date="2015-08-24T23:24:00Z">
              <w:r w:rsidRPr="0013635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45,877</w:t>
              </w:r>
            </w:ins>
          </w:p>
        </w:tc>
      </w:tr>
      <w:tr w:rsidR="00E42322" w:rsidRPr="00DF5F86" w:rsidTr="00E42322">
        <w:trPr>
          <w:trHeight w:val="210"/>
        </w:trPr>
        <w:tc>
          <w:tcPr>
            <w:tcW w:w="5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LL DW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633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hAnsi="Times New Roman" w:cs="Times New Roman"/>
                <w:sz w:val="20"/>
                <w:szCs w:val="20"/>
              </w:rPr>
              <w:t>26,851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591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hAnsi="Times New Roman" w:cs="Times New Roman"/>
                <w:sz w:val="20"/>
                <w:szCs w:val="20"/>
              </w:rPr>
              <w:t>21,548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538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hAnsi="Times New Roman" w:cs="Times New Roman"/>
                <w:sz w:val="20"/>
                <w:szCs w:val="20"/>
              </w:rPr>
              <w:t>21,186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494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hAnsi="Times New Roman" w:cs="Times New Roman"/>
                <w:sz w:val="20"/>
                <w:szCs w:val="20"/>
              </w:rPr>
              <w:t>21,712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hAnsi="Times New Roman" w:cs="Times New Roman"/>
                <w:sz w:val="20"/>
                <w:szCs w:val="20"/>
              </w:rPr>
              <w:t>17,823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361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hAnsi="Times New Roman" w:cs="Times New Roman"/>
                <w:sz w:val="20"/>
                <w:szCs w:val="20"/>
              </w:rPr>
              <w:t>12,060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ins w:id="73" w:author="SungKwon Soh" w:date="2015-08-24T23:25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74" w:author="SungKwon Soh" w:date="2015-08-24T23:25:00Z">
              <w:r w:rsidRPr="0013635C" w:rsidDel="0013635C">
                <w:rPr>
                  <w:rFonts w:ascii="Times New Roman" w:hAnsi="Times New Roman" w:cs="Times New Roman"/>
                  <w:sz w:val="20"/>
                  <w:szCs w:val="20"/>
                </w:rPr>
                <w:delText>12,879</w:delText>
              </w:r>
            </w:del>
          </w:p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75" w:author="SungKwon Soh" w:date="2015-08-24T23:25:00Z">
              <w:r w:rsidRPr="0013635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13,084</w:t>
              </w:r>
            </w:ins>
          </w:p>
        </w:tc>
      </w:tr>
      <w:tr w:rsidR="00E42322" w:rsidRPr="00DF5F86" w:rsidTr="00E42322">
        <w:trPr>
          <w:trHeight w:val="210"/>
        </w:trPr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PL DW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19,839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20,442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16,059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16,931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15,667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15,248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15,541</w:t>
            </w:r>
          </w:p>
        </w:tc>
      </w:tr>
      <w:tr w:rsidR="00191C10" w:rsidRPr="00DF5F86" w:rsidTr="00422BEC">
        <w:trPr>
          <w:trHeight w:val="64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83" w:rsidRPr="00EE2312" w:rsidRDefault="007C0283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Korea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6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83" w:rsidRPr="00EE2312" w:rsidRDefault="007C0283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 only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83" w:rsidRPr="00EE2312" w:rsidRDefault="007C0283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LL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DW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1,072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1C10" w:rsidRPr="00DF5F86" w:rsidTr="00422BEC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Philippines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Del="00CE4171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1C10" w:rsidRPr="00DF5F86" w:rsidTr="00422BEC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Chinese Taipei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7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ALB LL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2,363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4,156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3,360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2,603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2,082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2,093</w:t>
            </w:r>
          </w:p>
        </w:tc>
      </w:tr>
      <w:tr w:rsidR="00E42322" w:rsidRPr="00DF5F86" w:rsidTr="00E42322">
        <w:trPr>
          <w:trHeight w:val="255"/>
        </w:trPr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USA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ins w:id="76" w:author="SungKwon Soh" w:date="2015-08-25T09:56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77" w:author="SungKwon Soh" w:date="2015-08-25T09:56:00Z">
              <w:r w:rsidRPr="00EE2312" w:rsidDel="00E423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24,994</w:delText>
              </w:r>
            </w:del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78" w:author="SungKwon Soh" w:date="2015-08-25T09:56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23,725</w:t>
              </w:r>
            </w:ins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ins w:id="79" w:author="SungKwon Soh" w:date="2015-08-25T09:55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80" w:author="SungKwon Soh" w:date="2015-08-25T09:55:00Z">
              <w:r w:rsidRPr="00EE2312" w:rsidDel="00E423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24,731</w:delText>
              </w:r>
            </w:del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81" w:author="SungKwon Soh" w:date="2015-08-25T09:55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21,972</w:t>
              </w:r>
            </w:ins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ins w:id="82" w:author="SungKwon Soh" w:date="2015-08-25T09:55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83" w:author="SungKwon Soh" w:date="2015-08-25T09:55:00Z">
              <w:r w:rsidRPr="00EE2312" w:rsidDel="00E423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22,006</w:delText>
              </w:r>
            </w:del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84" w:author="SungKwon Soh" w:date="2015-08-25T09:55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21,170</w:t>
              </w:r>
            </w:ins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ins w:id="85" w:author="SungKwon Soh" w:date="2015-08-25T09:55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86" w:author="SungKwon Soh" w:date="2015-08-25T09:55:00Z">
              <w:r w:rsidRPr="00EE2312" w:rsidDel="00E423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24,000</w:delText>
              </w:r>
            </w:del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87" w:author="SungKwon Soh" w:date="2015-08-25T09:55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22,354</w:t>
              </w:r>
            </w:ins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24,994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ins w:id="88" w:author="SungKwon Soh" w:date="2015-08-25T09:54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89" w:author="SungKwon Soh" w:date="2015-08-25T09:54:00Z">
              <w:r w:rsidRPr="00EE2312" w:rsidDel="00E423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25,429</w:delText>
              </w:r>
            </w:del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90" w:author="SungKwon Soh" w:date="2015-08-25T09:54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24,253</w:t>
              </w:r>
            </w:ins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ins w:id="91" w:author="SungKwon Soh" w:date="2015-08-25T09:53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92" w:author="SungKwon Soh" w:date="2015-08-25T09:53:00Z">
              <w:r w:rsidRPr="00EE2312" w:rsidDel="00E423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25,486</w:delText>
              </w:r>
            </w:del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93" w:author="SungKwon Soh" w:date="2015-08-25T09:53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23,943</w:t>
              </w:r>
            </w:ins>
          </w:p>
        </w:tc>
      </w:tr>
      <w:tr w:rsidR="00E42322" w:rsidRPr="00DF5F86" w:rsidTr="00E42322">
        <w:trPr>
          <w:trHeight w:val="255"/>
        </w:trPr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13635C" w:rsidRDefault="00E42322" w:rsidP="00E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CA only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Del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94" w:author="SungKwon Soh" w:date="2015-08-25T10:01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3,580</w:t>
              </w:r>
            </w:ins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Del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95" w:author="SungKwon Soh" w:date="2015-08-25T10:02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771</w:t>
              </w:r>
            </w:ins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Del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96" w:author="SungKwon Soh" w:date="2015-08-25T10:02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131</w:t>
              </w:r>
            </w:ins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Del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97" w:author="SungKwon Soh" w:date="2015-08-25T10:02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90</w:t>
              </w:r>
            </w:ins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98" w:author="SungKwon Soh" w:date="2015-08-25T10:02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*</w:t>
              </w:r>
            </w:ins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Del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Del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99" w:author="SungKwon Soh" w:date="2015-08-25T10:02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*</w:t>
              </w:r>
            </w:ins>
          </w:p>
        </w:tc>
      </w:tr>
      <w:tr w:rsidR="00E42322" w:rsidRPr="00DF5F86" w:rsidTr="00422BEC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Vanuatu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2,496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4,394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3,112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3,279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313</w:t>
            </w:r>
          </w:p>
        </w:tc>
      </w:tr>
      <w:tr w:rsidR="00E42322" w:rsidRPr="00DF5F86" w:rsidTr="00422BEC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Belize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8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2322" w:rsidRPr="00DF5F86" w:rsidTr="00422BEC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FSM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2322" w:rsidRPr="00DF5F86" w:rsidTr="00422BEC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Kiribati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2322" w:rsidRPr="00DF5F86" w:rsidTr="00422BEC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Mexico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2322" w:rsidRPr="00DF5F86" w:rsidTr="00422BEC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Vietnam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A68B1" w:rsidRPr="00422BEC" w:rsidRDefault="00E42322" w:rsidP="00E42322">
      <w:pPr>
        <w:rPr>
          <w:rFonts w:ascii="Times New Roman" w:hAnsi="Times New Roman" w:cs="Times New Roman"/>
          <w:sz w:val="20"/>
          <w:szCs w:val="20"/>
        </w:rPr>
      </w:pPr>
      <w:proofErr w:type="gramStart"/>
      <w:ins w:id="100" w:author="SungKwon Soh" w:date="2015-08-25T10:03:00Z">
        <w:r>
          <w:rPr>
            <w:rFonts w:ascii="Times New Roman" w:hAnsi="Times New Roman" w:cs="Times New Roman"/>
            <w:sz w:val="20"/>
            <w:szCs w:val="20"/>
          </w:rPr>
          <w:t xml:space="preserve">*  </w:t>
        </w:r>
        <w:bookmarkStart w:id="101" w:name="_GoBack"/>
        <w:r w:rsidRPr="00422BEC">
          <w:rPr>
            <w:rFonts w:ascii="Times New Roman" w:hAnsi="Times New Roman" w:cs="Times New Roman"/>
            <w:sz w:val="20"/>
            <w:szCs w:val="20"/>
          </w:rPr>
          <w:t>Data</w:t>
        </w:r>
        <w:proofErr w:type="gramEnd"/>
        <w:r w:rsidRPr="00422BEC">
          <w:rPr>
            <w:rFonts w:ascii="Times New Roman" w:hAnsi="Times New Roman" w:cs="Times New Roman"/>
            <w:sz w:val="20"/>
            <w:szCs w:val="20"/>
          </w:rPr>
          <w:t xml:space="preserve"> in the WCPF were confidential</w:t>
        </w:r>
      </w:ins>
    </w:p>
    <w:bookmarkEnd w:id="101"/>
    <w:p w:rsidR="006A68B1" w:rsidRDefault="006A68B1" w:rsidP="006A68B1">
      <w:pPr>
        <w:pStyle w:val="Heading1"/>
      </w:pPr>
      <w:r>
        <w:br w:type="page"/>
      </w:r>
    </w:p>
    <w:p w:rsidR="00454D26" w:rsidRPr="00DF5F86" w:rsidRDefault="00CD4D5A" w:rsidP="00CD4D5A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ko-KR"/>
        </w:rPr>
      </w:pPr>
      <w:proofErr w:type="gramStart"/>
      <w:r w:rsidRPr="00DF5F86">
        <w:rPr>
          <w:rFonts w:ascii="Times New Roman" w:hAnsi="Times New Roman" w:cs="Times New Roman"/>
          <w:b/>
          <w:sz w:val="20"/>
          <w:szCs w:val="20"/>
        </w:rPr>
        <w:lastRenderedPageBreak/>
        <w:t>Table 2</w:t>
      </w:r>
      <w:r w:rsidRPr="00DF5F86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DF5F86">
        <w:rPr>
          <w:rFonts w:ascii="Times New Roman" w:hAnsi="Times New Roman" w:cs="Times New Roman"/>
          <w:sz w:val="20"/>
          <w:szCs w:val="20"/>
        </w:rPr>
        <w:t xml:space="preserve"> Fishing effort </w:t>
      </w:r>
      <w:r>
        <w:rPr>
          <w:rFonts w:ascii="Times New Roman" w:hAnsi="Times New Roman" w:cs="Times New Roman"/>
          <w:sz w:val="20"/>
          <w:szCs w:val="20"/>
        </w:rPr>
        <w:t xml:space="preserve">fishing </w:t>
      </w:r>
      <w:r w:rsidRPr="00DF5F86">
        <w:rPr>
          <w:rFonts w:ascii="Times New Roman" w:hAnsi="Times New Roman" w:cs="Times New Roman"/>
          <w:sz w:val="20"/>
          <w:szCs w:val="20"/>
        </w:rPr>
        <w:t>for</w:t>
      </w:r>
      <w:r>
        <w:rPr>
          <w:rFonts w:ascii="Times New Roman" w:hAnsi="Times New Roman" w:cs="Times New Roman"/>
          <w:sz w:val="20"/>
          <w:szCs w:val="20"/>
        </w:rPr>
        <w:t xml:space="preserve"> North Pacific albacore (ALB)</w:t>
      </w:r>
      <w:r>
        <w:rPr>
          <w:rFonts w:ascii="Times New Roman" w:hAnsi="Times New Roman" w:cs="Times New Roman" w:hint="eastAsia"/>
          <w:sz w:val="20"/>
          <w:szCs w:val="20"/>
          <w:lang w:eastAsia="ko-KR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eastAsia="ko-KR"/>
        </w:rPr>
        <w:t>–</w:t>
      </w:r>
      <w:r>
        <w:rPr>
          <w:rFonts w:ascii="Times New Roman" w:hAnsi="Times New Roman" w:cs="Times New Roman" w:hint="eastAsia"/>
          <w:sz w:val="20"/>
          <w:szCs w:val="20"/>
          <w:lang w:eastAsia="ko-KR"/>
        </w:rPr>
        <w:t xml:space="preserve"> continued </w:t>
      </w:r>
    </w:p>
    <w:tbl>
      <w:tblPr>
        <w:tblW w:w="3946" w:type="pct"/>
        <w:tblLook w:val="04A0" w:firstRow="1" w:lastRow="0" w:firstColumn="1" w:lastColumn="0" w:noHBand="0" w:noVBand="1"/>
      </w:tblPr>
      <w:tblGrid>
        <w:gridCol w:w="1552"/>
        <w:gridCol w:w="1238"/>
        <w:gridCol w:w="1000"/>
        <w:gridCol w:w="783"/>
        <w:gridCol w:w="766"/>
        <w:gridCol w:w="783"/>
        <w:gridCol w:w="766"/>
        <w:gridCol w:w="783"/>
        <w:gridCol w:w="766"/>
        <w:gridCol w:w="783"/>
        <w:gridCol w:w="766"/>
        <w:gridCol w:w="783"/>
        <w:gridCol w:w="766"/>
      </w:tblGrid>
      <w:tr w:rsidR="00487089" w:rsidRPr="00EE2312" w:rsidTr="00E27909">
        <w:trPr>
          <w:trHeight w:val="242"/>
        </w:trPr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089" w:rsidRPr="00EE2312" w:rsidRDefault="00487089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CCM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089" w:rsidRPr="00EE2312" w:rsidRDefault="00487089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Area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9"/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089" w:rsidRPr="00EE2312" w:rsidRDefault="00487089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Fishery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10"/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089" w:rsidRPr="00EE2312" w:rsidRDefault="00487089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2002-04 Average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089" w:rsidRPr="00EE2312" w:rsidRDefault="00487089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2011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089" w:rsidRPr="00EE2312" w:rsidRDefault="00487089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2012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089" w:rsidRPr="00EE2312" w:rsidRDefault="00487089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2013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089" w:rsidRPr="00EE2312" w:rsidRDefault="00487089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2014</w:t>
            </w:r>
          </w:p>
        </w:tc>
      </w:tr>
      <w:tr w:rsidR="00487089" w:rsidRPr="00EE2312" w:rsidTr="00E27909">
        <w:trPr>
          <w:trHeight w:val="485"/>
        </w:trPr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089" w:rsidRPr="00EE2312" w:rsidRDefault="00487089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089" w:rsidRPr="00EE2312" w:rsidRDefault="00487089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089" w:rsidRPr="00EE2312" w:rsidRDefault="00487089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089" w:rsidRPr="00EE2312" w:rsidRDefault="00487089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089" w:rsidRPr="00EE2312" w:rsidRDefault="00487089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089" w:rsidRPr="00EE2312" w:rsidRDefault="00487089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089" w:rsidRPr="00EE2312" w:rsidRDefault="00487089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089" w:rsidRPr="00EE2312" w:rsidRDefault="00487089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089" w:rsidRPr="00EE2312" w:rsidRDefault="00487089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089" w:rsidRPr="00EE2312" w:rsidRDefault="00487089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089" w:rsidRPr="00EE2312" w:rsidRDefault="00487089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089" w:rsidRPr="00EE2312" w:rsidRDefault="00487089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089" w:rsidRPr="00EE2312" w:rsidRDefault="00487089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</w:tr>
      <w:tr w:rsidR="00E42322" w:rsidRPr="00EE2312" w:rsidTr="00E42322">
        <w:trPr>
          <w:trHeight w:val="214"/>
        </w:trPr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Canada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11"/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02" w:author="SungKwon Soh" w:date="2015-08-23T14:28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215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8,898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03" w:author="SungKwon Soh" w:date="2015-08-23T14:28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161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C37AEE" w:rsidRDefault="00E4232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04" w:author="SungKwon Soh" w:date="2015-08-23T14:28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8,556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05" w:author="SungKwon Soh" w:date="2015-08-23T14:29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172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C37AEE" w:rsidRDefault="00E4232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06" w:author="SungKwon Soh" w:date="2015-08-23T14:29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5,974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07" w:author="SungKwon Soh" w:date="2015-08-23T14:29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183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C37AEE" w:rsidRDefault="00E42322" w:rsidP="00191C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08" w:author="SungKwon Soh" w:date="2015-08-20T14:36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6,46</w:t>
              </w:r>
            </w:ins>
            <w:ins w:id="109" w:author="SungKwon Soh" w:date="2015-08-23T14:29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5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10" w:author="SungKwon Soh" w:date="2015-08-23T14:29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160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C37AEE" w:rsidRDefault="00E42322" w:rsidP="00C37AE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eastAsia="ko-KR"/>
              </w:rPr>
            </w:pPr>
            <w:ins w:id="111" w:author="SungKwon Soh" w:date="2015-08-20T14:35:00Z">
              <w:r w:rsidRPr="00C37AEE">
                <w:rPr>
                  <w:rFonts w:ascii="Times New Roman" w:hAnsi="Times New Roman" w:cs="Times New Roman" w:hint="eastAsia"/>
                  <w:i/>
                  <w:sz w:val="20"/>
                  <w:szCs w:val="20"/>
                  <w:lang w:eastAsia="ko-KR"/>
                </w:rPr>
                <w:t>4,7</w:t>
              </w:r>
            </w:ins>
            <w:ins w:id="112" w:author="SungKwon Soh" w:date="2015-08-20T14:36:00Z">
              <w:r>
                <w:rPr>
                  <w:rFonts w:ascii="Times New Roman" w:hAnsi="Times New Roman" w:cs="Times New Roman" w:hint="eastAsia"/>
                  <w:i/>
                  <w:sz w:val="20"/>
                  <w:szCs w:val="20"/>
                  <w:lang w:eastAsia="ko-KR"/>
                </w:rPr>
                <w:t>47</w:t>
              </w:r>
            </w:ins>
          </w:p>
        </w:tc>
      </w:tr>
      <w:tr w:rsidR="00E42322" w:rsidRPr="00EE2312" w:rsidTr="00E42322">
        <w:trPr>
          <w:trHeight w:val="214"/>
        </w:trPr>
        <w:tc>
          <w:tcPr>
            <w:tcW w:w="6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CA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sz w:val="20"/>
                <w:szCs w:val="20"/>
              </w:rPr>
              <w:footnoteReference w:id="12"/>
            </w: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only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13" w:author="SungKwon Soh" w:date="2015-08-23T14:29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8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6A68B1">
            <w:pPr>
              <w:spacing w:after="0" w:line="240" w:lineRule="auto"/>
              <w:jc w:val="right"/>
              <w:rPr>
                <w:ins w:id="114" w:author="SungKwon Soh" w:date="2015-08-23T14:30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115" w:author="SungKwon Soh" w:date="2015-08-23T14:30:00Z">
              <w:r w:rsidRPr="00EE2312" w:rsidDel="008F3F30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76</w:delText>
              </w:r>
            </w:del>
          </w:p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16" w:author="SungKwon Soh" w:date="2015-08-23T14:30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256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17" w:author="SungKwon Soh" w:date="2015-08-23T14:30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C37AEE" w:rsidRDefault="00E4232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18" w:author="SungKwon Soh" w:date="2015-08-23T14:30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3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19" w:author="SungKwon Soh" w:date="2015-08-23T14:30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2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C37AEE" w:rsidRDefault="00E4232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20" w:author="SungKwon Soh" w:date="2015-08-20T14:36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2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21" w:author="SungKwon Soh" w:date="2015-08-23T14:30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C37AEE" w:rsidRDefault="00E4232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22" w:author="SungKwon Soh" w:date="2015-08-20T14:37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4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23" w:author="SungKwon Soh" w:date="2015-08-23T14:30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C37AEE" w:rsidRDefault="00E4232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eastAsia="ko-KR"/>
              </w:rPr>
            </w:pPr>
            <w:ins w:id="124" w:author="SungKwon Soh" w:date="2015-08-20T14:37:00Z">
              <w:r w:rsidRPr="00C37AEE">
                <w:rPr>
                  <w:rFonts w:ascii="Times New Roman" w:hAnsi="Times New Roman" w:cs="Times New Roman" w:hint="eastAsia"/>
                  <w:i/>
                  <w:sz w:val="20"/>
                  <w:szCs w:val="20"/>
                  <w:lang w:eastAsia="ko-KR"/>
                </w:rPr>
                <w:t>0</w:t>
              </w:r>
            </w:ins>
          </w:p>
        </w:tc>
      </w:tr>
      <w:tr w:rsidR="007C6B99" w:rsidRPr="00EE2312" w:rsidTr="007C6B99">
        <w:trPr>
          <w:trHeight w:val="210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909" w:rsidRPr="00EE2312" w:rsidRDefault="00E27909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zh-CN"/>
              </w:rPr>
              <w:t>China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909" w:rsidRPr="00EE2312" w:rsidRDefault="00E27909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zh-CN"/>
              </w:rPr>
              <w:t>N Pacific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909" w:rsidRPr="00EE2312" w:rsidRDefault="00E27909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LL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909" w:rsidRPr="00EE2312" w:rsidRDefault="00E2790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909" w:rsidRPr="00EE2312" w:rsidRDefault="00E2790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1,250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909" w:rsidRPr="00E27909" w:rsidRDefault="00E2790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25" w:author="SungKwon Soh" w:date="2015-08-23T18:08:00Z">
              <w:r w:rsidRPr="00E27909">
                <w:rPr>
                  <w:rFonts w:ascii="Times New Roman" w:eastAsia="Times New Roman" w:hAnsi="Times New Roman"/>
                  <w:color w:val="000080"/>
                  <w:kern w:val="2"/>
                  <w:sz w:val="20"/>
                  <w:szCs w:val="20"/>
                  <w:lang w:eastAsia="zh-CN"/>
                </w:rPr>
                <w:t>10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909" w:rsidRPr="00E27909" w:rsidRDefault="00E2790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26" w:author="SungKwon Soh" w:date="2015-08-23T18:08:00Z">
              <w:r w:rsidRPr="00E27909">
                <w:rPr>
                  <w:rFonts w:ascii="Times New Roman" w:eastAsia="Times New Roman" w:hAnsi="Times New Roman"/>
                  <w:color w:val="000080"/>
                  <w:kern w:val="2"/>
                  <w:sz w:val="20"/>
                  <w:szCs w:val="20"/>
                  <w:lang w:eastAsia="zh-CN"/>
                </w:rPr>
                <w:t>1240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909" w:rsidRPr="00E27909" w:rsidRDefault="00E2790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27" w:author="SungKwon Soh" w:date="2015-08-23T18:08:00Z">
              <w:r w:rsidRPr="00E27909">
                <w:rPr>
                  <w:rFonts w:ascii="Times New Roman" w:eastAsia="Times New Roman" w:hAnsi="Times New Roman"/>
                  <w:color w:val="000080"/>
                  <w:kern w:val="2"/>
                  <w:sz w:val="20"/>
                  <w:szCs w:val="20"/>
                  <w:lang w:eastAsia="zh-CN"/>
                </w:rPr>
                <w:t>10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909" w:rsidRPr="00E27909" w:rsidRDefault="00E2790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28" w:author="SungKwon Soh" w:date="2015-08-23T18:08:00Z">
              <w:r w:rsidRPr="00E27909">
                <w:rPr>
                  <w:rFonts w:ascii="Times New Roman" w:eastAsia="Times New Roman" w:hAnsi="Times New Roman"/>
                  <w:color w:val="000080"/>
                  <w:kern w:val="2"/>
                  <w:sz w:val="20"/>
                  <w:szCs w:val="20"/>
                  <w:lang w:eastAsia="zh-CN"/>
                </w:rPr>
                <w:t>1280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909" w:rsidRPr="00E27909" w:rsidRDefault="00E2790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29" w:author="SungKwon Soh" w:date="2015-08-23T18:08:00Z">
              <w:r w:rsidRPr="00E27909">
                <w:rPr>
                  <w:rFonts w:ascii="Times New Roman" w:eastAsia="Times New Roman" w:hAnsi="Times New Roman"/>
                  <w:color w:val="000080"/>
                  <w:kern w:val="2"/>
                  <w:sz w:val="20"/>
                  <w:szCs w:val="20"/>
                  <w:lang w:eastAsia="zh-CN"/>
                </w:rPr>
                <w:t>10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909" w:rsidRPr="00E27909" w:rsidRDefault="00E2790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30" w:author="SungKwon Soh" w:date="2015-08-23T18:08:00Z">
              <w:r w:rsidRPr="00E27909">
                <w:rPr>
                  <w:rFonts w:ascii="Times New Roman" w:eastAsia="Times New Roman" w:hAnsi="Times New Roman"/>
                  <w:color w:val="000080"/>
                  <w:kern w:val="2"/>
                  <w:sz w:val="20"/>
                  <w:szCs w:val="20"/>
                  <w:lang w:eastAsia="zh-CN"/>
                </w:rPr>
                <w:t>1220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909" w:rsidRPr="00E27909" w:rsidRDefault="00E2790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31" w:author="SungKwon Soh" w:date="2015-08-23T18:08:00Z">
              <w:r w:rsidRPr="00E27909">
                <w:rPr>
                  <w:rFonts w:ascii="Times New Roman" w:eastAsia="Times New Roman" w:hAnsi="Times New Roman"/>
                  <w:color w:val="000080"/>
                  <w:kern w:val="2"/>
                  <w:sz w:val="20"/>
                  <w:szCs w:val="20"/>
                  <w:lang w:eastAsia="zh-CN"/>
                </w:rPr>
                <w:t>10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909" w:rsidRPr="00E27909" w:rsidRDefault="00E2790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32" w:author="SungKwon Soh" w:date="2015-08-23T18:08:00Z">
              <w:r w:rsidRPr="00E27909">
                <w:rPr>
                  <w:rFonts w:ascii="Times New Roman" w:eastAsia="Times New Roman" w:hAnsi="Times New Roman"/>
                  <w:color w:val="000080"/>
                  <w:kern w:val="2"/>
                  <w:sz w:val="20"/>
                  <w:szCs w:val="20"/>
                  <w:lang w:eastAsia="zh-CN"/>
                </w:rPr>
                <w:t>1290</w:t>
              </w:r>
            </w:ins>
          </w:p>
        </w:tc>
      </w:tr>
      <w:tr w:rsidR="00E42322" w:rsidRPr="00EE2312" w:rsidTr="00E42322">
        <w:trPr>
          <w:trHeight w:val="210"/>
        </w:trPr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Cook Islands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2322" w:rsidRPr="00EE2312" w:rsidTr="00E42322">
        <w:trPr>
          <w:trHeight w:val="210"/>
        </w:trPr>
        <w:tc>
          <w:tcPr>
            <w:tcW w:w="6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LL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3C40" w:rsidRPr="00887105" w:rsidTr="002B4659">
        <w:trPr>
          <w:trHeight w:val="210"/>
        </w:trPr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C40" w:rsidRPr="0013635C" w:rsidRDefault="00823C40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Japan</w:t>
            </w:r>
            <w:r w:rsidRPr="0013635C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13"/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C40" w:rsidRPr="0013635C" w:rsidRDefault="00823C40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CA only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C40" w:rsidRPr="0013635C" w:rsidRDefault="00823C40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LL Coast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40</w:t>
            </w:r>
            <w:r w:rsidRPr="0013635C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,</w:t>
            </w: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33" w:author="SungKwon Soh" w:date="2015-08-24T23:25:00Z">
              <w:r w:rsidRPr="0013635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273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34" w:author="SungKwon Soh" w:date="2015-08-20T11:36:00Z">
              <w:r w:rsidRPr="0013635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42,996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35" w:author="SungKwon Soh" w:date="2015-08-24T23:25:00Z">
              <w:r w:rsidRPr="0013635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266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36" w:author="SungKwon Soh" w:date="2015-08-20T11:36:00Z">
              <w:r w:rsidRPr="0013635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38</w:t>
              </w:r>
              <w:r w:rsidRPr="0013635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,</w:t>
              </w:r>
              <w:r w:rsidRPr="0013635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977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37" w:author="SungKwon Soh" w:date="2015-08-24T23:26:00Z">
              <w:r w:rsidRPr="0013635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248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eastAsia="ko-KR"/>
              </w:rPr>
            </w:pPr>
            <w:ins w:id="138" w:author="SungKwon Soh" w:date="2015-08-20T11:36:00Z">
              <w:r w:rsidRPr="0013635C">
                <w:rPr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37</w:t>
              </w:r>
              <w:r w:rsidRPr="0013635C">
                <w:rPr>
                  <w:rFonts w:ascii="Times New Roman" w:hAnsi="Times New Roman" w:cs="Times New Roman" w:hint="eastAsia"/>
                  <w:i/>
                  <w:sz w:val="20"/>
                  <w:szCs w:val="20"/>
                  <w:lang w:eastAsia="ko-KR"/>
                </w:rPr>
                <w:t>,</w:t>
              </w:r>
              <w:r w:rsidRPr="0013635C">
                <w:rPr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21</w:t>
              </w:r>
            </w:ins>
            <w:ins w:id="139" w:author="SungKwon Soh" w:date="2015-08-24T23:27:00Z">
              <w:r w:rsidRPr="0013635C">
                <w:rPr>
                  <w:rFonts w:ascii="Times New Roman" w:hAnsi="Times New Roman" w:cs="Times New Roman" w:hint="eastAsia"/>
                  <w:i/>
                  <w:sz w:val="20"/>
                  <w:szCs w:val="20"/>
                  <w:lang w:eastAsia="ko-KR"/>
                </w:rPr>
                <w:t>6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40" w:author="SungKwon Soh" w:date="2015-08-24T23:27:00Z">
              <w:r w:rsidRPr="0013635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246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eastAsia="ko-KR"/>
              </w:rPr>
            </w:pPr>
            <w:ins w:id="141" w:author="SungKwon Soh" w:date="2015-08-24T23:27:00Z">
              <w:r w:rsidRPr="0013635C">
                <w:rPr>
                  <w:rFonts w:ascii="Times New Roman" w:hAnsi="Times New Roman" w:cs="Times New Roman" w:hint="eastAsia"/>
                  <w:i/>
                  <w:sz w:val="20"/>
                  <w:szCs w:val="20"/>
                  <w:lang w:eastAsia="ko-KR"/>
                </w:rPr>
                <w:t>33,532</w:t>
              </w:r>
            </w:ins>
          </w:p>
        </w:tc>
      </w:tr>
      <w:tr w:rsidR="00823C40" w:rsidRPr="00887105" w:rsidTr="002B4659">
        <w:trPr>
          <w:trHeight w:val="210"/>
        </w:trPr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C40" w:rsidRPr="0013635C" w:rsidRDefault="00823C40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C40" w:rsidRPr="0013635C" w:rsidRDefault="00823C40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C40" w:rsidRPr="0013635C" w:rsidRDefault="00823C40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LL DW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633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hAnsi="Times New Roman" w:cs="Times New Roman"/>
                <w:sz w:val="20"/>
                <w:szCs w:val="20"/>
              </w:rPr>
              <w:t>26,851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42" w:author="SungKwon Soh" w:date="2015-08-24T23:25:00Z">
              <w:r w:rsidRPr="0013635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341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43" w:author="SungKwon Soh" w:date="2015-08-20T11:38:00Z">
              <w:r w:rsidRPr="0013635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12</w:t>
              </w:r>
            </w:ins>
            <w:ins w:id="144" w:author="SungKwon Soh" w:date="2015-08-20T11:40:00Z">
              <w:r w:rsidRPr="0013635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,</w:t>
              </w:r>
            </w:ins>
            <w:ins w:id="145" w:author="SungKwon Soh" w:date="2015-08-20T11:38:00Z">
              <w:r w:rsidRPr="0013635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683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46" w:author="SungKwon Soh" w:date="2015-08-24T23:26:00Z">
              <w:r w:rsidRPr="0013635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320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47" w:author="SungKwon Soh" w:date="2015-08-20T11:38:00Z">
              <w:r w:rsidRPr="0013635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13</w:t>
              </w:r>
            </w:ins>
            <w:ins w:id="148" w:author="SungKwon Soh" w:date="2015-08-20T11:39:00Z">
              <w:r w:rsidRPr="0013635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,</w:t>
              </w:r>
            </w:ins>
            <w:ins w:id="149" w:author="SungKwon Soh" w:date="2015-08-20T11:38:00Z">
              <w:r w:rsidRPr="0013635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818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50" w:author="SungKwon Soh" w:date="2015-08-24T23:26:00Z">
              <w:r w:rsidRPr="0013635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321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ins w:id="151" w:author="SungKwon Soh" w:date="2015-08-20T11:39:00Z">
              <w:r w:rsidRPr="0013635C">
                <w:rPr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13</w:t>
              </w:r>
              <w:r w:rsidRPr="0013635C">
                <w:rPr>
                  <w:rFonts w:ascii="Times New Roman" w:hAnsi="Times New Roman" w:cs="Times New Roman" w:hint="eastAsia"/>
                  <w:i/>
                  <w:sz w:val="20"/>
                  <w:szCs w:val="20"/>
                  <w:lang w:eastAsia="ko-KR"/>
                </w:rPr>
                <w:t>,</w:t>
              </w:r>
              <w:r w:rsidRPr="0013635C">
                <w:rPr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406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eastAsia="ko-KR"/>
              </w:rPr>
            </w:pPr>
            <w:ins w:id="152" w:author="SungKwon Soh" w:date="2015-08-24T23:27:00Z">
              <w:r w:rsidRPr="0013635C">
                <w:rPr>
                  <w:rFonts w:ascii="Times New Roman" w:hAnsi="Times New Roman" w:cs="Times New Roman" w:hint="eastAsia"/>
                  <w:i/>
                  <w:sz w:val="20"/>
                  <w:szCs w:val="20"/>
                  <w:lang w:eastAsia="ko-KR"/>
                </w:rPr>
                <w:t>305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eastAsia="ko-KR"/>
              </w:rPr>
            </w:pPr>
            <w:ins w:id="153" w:author="SungKwon Soh" w:date="2015-08-24T23:28:00Z">
              <w:r w:rsidRPr="0013635C">
                <w:rPr>
                  <w:rFonts w:ascii="Times New Roman" w:hAnsi="Times New Roman" w:cs="Times New Roman" w:hint="eastAsia"/>
                  <w:i/>
                  <w:sz w:val="20"/>
                  <w:szCs w:val="20"/>
                  <w:lang w:eastAsia="ko-KR"/>
                </w:rPr>
                <w:t>14,941</w:t>
              </w:r>
            </w:ins>
          </w:p>
        </w:tc>
      </w:tr>
      <w:tr w:rsidR="00823C40" w:rsidRPr="00887105" w:rsidTr="002B4659">
        <w:trPr>
          <w:trHeight w:val="210"/>
        </w:trPr>
        <w:tc>
          <w:tcPr>
            <w:tcW w:w="6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C40" w:rsidRPr="0013635C" w:rsidRDefault="00823C40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C40" w:rsidRPr="0013635C" w:rsidRDefault="00823C40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C40" w:rsidRPr="0013635C" w:rsidRDefault="00823C40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PL DW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19,839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54" w:author="SungKwon Soh" w:date="2015-08-24T23:25:00Z">
              <w:r w:rsidRPr="0013635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98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55" w:author="SungKwon Soh" w:date="2015-08-20T11:40:00Z">
              <w:r w:rsidRPr="0013635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13</w:t>
              </w:r>
            </w:ins>
            <w:ins w:id="156" w:author="SungKwon Soh" w:date="2015-08-20T11:42:00Z">
              <w:r w:rsidRPr="0013635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,</w:t>
              </w:r>
            </w:ins>
            <w:ins w:id="157" w:author="SungKwon Soh" w:date="2015-08-20T11:40:00Z">
              <w:r w:rsidRPr="0013635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433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58" w:author="SungKwon Soh" w:date="2015-08-24T23:26:00Z">
              <w:r w:rsidRPr="0013635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95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59" w:author="SungKwon Soh" w:date="2015-08-20T11:41:00Z">
              <w:r w:rsidRPr="0013635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14</w:t>
              </w:r>
            </w:ins>
            <w:ins w:id="160" w:author="SungKwon Soh" w:date="2015-08-20T11:42:00Z">
              <w:r w:rsidRPr="0013635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,</w:t>
              </w:r>
            </w:ins>
            <w:ins w:id="161" w:author="SungKwon Soh" w:date="2015-08-20T11:41:00Z">
              <w:r w:rsidRPr="0013635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646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62" w:author="SungKwon Soh" w:date="2015-08-24T23:26:00Z">
              <w:r w:rsidRPr="0013635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85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ins w:id="163" w:author="SungKwon Soh" w:date="2015-08-20T11:42:00Z">
              <w:r w:rsidRPr="0013635C">
                <w:rPr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12</w:t>
              </w:r>
              <w:r w:rsidRPr="0013635C">
                <w:rPr>
                  <w:rFonts w:ascii="Times New Roman" w:hAnsi="Times New Roman" w:cs="Times New Roman" w:hint="eastAsia"/>
                  <w:i/>
                  <w:sz w:val="20"/>
                  <w:szCs w:val="20"/>
                  <w:lang w:eastAsia="ko-KR"/>
                </w:rPr>
                <w:t>,</w:t>
              </w:r>
              <w:r w:rsidRPr="0013635C">
                <w:rPr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781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eastAsia="ko-KR"/>
              </w:rPr>
            </w:pPr>
            <w:ins w:id="164" w:author="SungKwon Soh" w:date="2015-08-24T23:27:00Z">
              <w:r w:rsidRPr="0013635C">
                <w:rPr>
                  <w:rFonts w:ascii="Times New Roman" w:hAnsi="Times New Roman" w:cs="Times New Roman" w:hint="eastAsia"/>
                  <w:i/>
                  <w:sz w:val="20"/>
                  <w:szCs w:val="20"/>
                  <w:lang w:eastAsia="ko-KR"/>
                </w:rPr>
                <w:t>84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13635C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ins w:id="165" w:author="SungKwon Soh" w:date="2015-08-20T11:42:00Z">
              <w:r w:rsidRPr="0013635C">
                <w:rPr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10</w:t>
              </w:r>
              <w:r w:rsidRPr="0013635C">
                <w:rPr>
                  <w:rFonts w:ascii="Times New Roman" w:hAnsi="Times New Roman" w:cs="Times New Roman" w:hint="eastAsia"/>
                  <w:i/>
                  <w:sz w:val="20"/>
                  <w:szCs w:val="20"/>
                  <w:lang w:eastAsia="ko-KR"/>
                </w:rPr>
                <w:t>,</w:t>
              </w:r>
              <w:r w:rsidRPr="0013635C">
                <w:rPr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805</w:t>
              </w:r>
            </w:ins>
          </w:p>
        </w:tc>
      </w:tr>
      <w:tr w:rsidR="00487089" w:rsidRPr="00EE2312" w:rsidTr="00E27909">
        <w:trPr>
          <w:trHeight w:val="64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89" w:rsidRPr="00EE2312" w:rsidRDefault="00487089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Korea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14"/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89" w:rsidRPr="00EE2312" w:rsidRDefault="00487089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 only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89" w:rsidRPr="00EE2312" w:rsidRDefault="00487089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LL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DW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089" w:rsidRPr="00EE2312" w:rsidRDefault="0048708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089" w:rsidRPr="00EE2312" w:rsidRDefault="0048708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1,072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089" w:rsidRPr="00C37AEE" w:rsidRDefault="00FC7593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66" w:author="SungKwon Soh" w:date="2015-08-20T14:06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59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089" w:rsidRPr="00C37AEE" w:rsidRDefault="00FC7593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67" w:author="SungKwon Soh" w:date="2015-08-20T14:06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7,407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089" w:rsidRPr="00EE2312" w:rsidRDefault="0048708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089" w:rsidRPr="00C37AEE" w:rsidRDefault="00FC7593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68" w:author="SungKwon Soh" w:date="2015-08-20T14:11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11,061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089" w:rsidRPr="00EE2312" w:rsidRDefault="0048708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089" w:rsidRPr="00C5335D" w:rsidRDefault="00C5335D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69" w:author="SungKwon Soh" w:date="2015-08-20T15:28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1,765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089" w:rsidRPr="00EE2312" w:rsidRDefault="0048708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089" w:rsidRPr="00EE2312" w:rsidRDefault="0048708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7089" w:rsidRPr="00EE2312" w:rsidTr="00E27909">
        <w:trPr>
          <w:trHeight w:val="210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089" w:rsidRPr="00EE2312" w:rsidRDefault="00487089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Philippines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089" w:rsidRPr="00EE2312" w:rsidRDefault="00487089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089" w:rsidRPr="00EE2312" w:rsidRDefault="00487089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089" w:rsidRPr="00EE2312" w:rsidRDefault="0048708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089" w:rsidRPr="00EE2312" w:rsidRDefault="0048708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089" w:rsidRPr="00EE2312" w:rsidDel="00CE4171" w:rsidRDefault="0048708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089" w:rsidRPr="00EE2312" w:rsidRDefault="0048708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089" w:rsidRPr="00EE2312" w:rsidRDefault="0048708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089" w:rsidRPr="00EE2312" w:rsidRDefault="0048708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089" w:rsidRPr="00EE2312" w:rsidRDefault="0048708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089" w:rsidRPr="00EE2312" w:rsidRDefault="0048708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089" w:rsidRPr="00EE2312" w:rsidRDefault="0048708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089" w:rsidRPr="00EE2312" w:rsidRDefault="0048708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7089" w:rsidRPr="00EE2312" w:rsidTr="00E27909">
        <w:trPr>
          <w:trHeight w:val="210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089" w:rsidRPr="00EE2312" w:rsidRDefault="00487089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Chinese Taipei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15"/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089" w:rsidRPr="00EE2312" w:rsidRDefault="00487089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089" w:rsidRPr="00EE2312" w:rsidRDefault="00487089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ALB LL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089" w:rsidRPr="00EE2312" w:rsidRDefault="0048708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089" w:rsidRPr="00EE2312" w:rsidRDefault="00487089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089" w:rsidRPr="00C37AEE" w:rsidRDefault="00FC7593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70" w:author="SungKwon Soh" w:date="2015-08-20T14:03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21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089" w:rsidRPr="00C37AEE" w:rsidRDefault="00FC7593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71" w:author="SungKwon Soh" w:date="2015-08-20T14:02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1,839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089" w:rsidRPr="00C37AEE" w:rsidRDefault="00FC7593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72" w:author="SungKwon Soh" w:date="2015-08-20T13:59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21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089" w:rsidRPr="00C37AEE" w:rsidRDefault="00FC7593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73" w:author="SungKwon Soh" w:date="2015-08-20T13:59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1,423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089" w:rsidRPr="00C37AEE" w:rsidRDefault="001432D5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74" w:author="SungKwon Soh" w:date="2015-08-20T12:01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22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089" w:rsidRPr="00C37AEE" w:rsidRDefault="001432D5" w:rsidP="00C37AEE">
            <w:pPr>
              <w:tabs>
                <w:tab w:val="left" w:pos="503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75" w:author="SungKwon Soh" w:date="2015-08-20T12:02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2,108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089" w:rsidRPr="00C5335D" w:rsidRDefault="0031535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76" w:author="SungKwon Soh" w:date="2015-08-20T15:15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22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089" w:rsidRPr="00315352" w:rsidRDefault="0031535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77" w:author="SungKwon Soh" w:date="2015-08-20T15:15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2,348</w:t>
              </w:r>
            </w:ins>
          </w:p>
        </w:tc>
      </w:tr>
      <w:tr w:rsidR="00823C40" w:rsidRPr="00EE2312" w:rsidTr="00B142C4">
        <w:trPr>
          <w:trHeight w:val="255"/>
        </w:trPr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C40" w:rsidRPr="00EE2312" w:rsidRDefault="00823C40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USA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C40" w:rsidRPr="00EE2312" w:rsidRDefault="00823C40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C40" w:rsidRPr="00EE2312" w:rsidRDefault="00823C40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C40" w:rsidRPr="00EE2312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C40" w:rsidRPr="00EE2312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24,994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EE2312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C37AEE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78" w:author="SungKwon Soh" w:date="2015-08-20T12:04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27,497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EE2312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C37AEE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79" w:author="SungKwon Soh" w:date="2015-08-20T12:04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34,862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EE2312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C37AEE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80" w:author="SungKwon Soh" w:date="2015-08-20T12:04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22,532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C37AEE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C37AEE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81" w:author="SungKwon Soh" w:date="2015-08-20T12:04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27,306</w:t>
              </w:r>
            </w:ins>
          </w:p>
        </w:tc>
      </w:tr>
      <w:tr w:rsidR="00823C40" w:rsidRPr="00EE2312" w:rsidTr="00B142C4">
        <w:trPr>
          <w:trHeight w:val="255"/>
        </w:trPr>
        <w:tc>
          <w:tcPr>
            <w:tcW w:w="6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E42322" w:rsidRDefault="00823C40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E42322" w:rsidRDefault="00823C40" w:rsidP="00E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2322">
              <w:rPr>
                <w:rFonts w:ascii="Times New Roman" w:eastAsia="Times New Roman" w:hAnsi="Times New Roman" w:cs="Times New Roman"/>
                <w:sz w:val="20"/>
                <w:szCs w:val="20"/>
              </w:rPr>
              <w:t>CA only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C40" w:rsidRPr="00E42322" w:rsidRDefault="00823C40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E42322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E42322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82" w:author="SungKwon Soh" w:date="2015-08-25T10:01:00Z">
              <w:r w:rsidRPr="00E423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3,580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E42322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E42322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</w:pPr>
            <w:ins w:id="183" w:author="SungKwon Soh" w:date="2015-08-25T10:04:00Z">
              <w:r w:rsidRPr="00E42322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155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E42322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E42322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</w:pPr>
            <w:ins w:id="184" w:author="SungKwon Soh" w:date="2015-08-25T10:04:00Z">
              <w:r w:rsidRPr="00E42322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*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E42322" w:rsidRDefault="00823C40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E42322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</w:pPr>
            <w:ins w:id="185" w:author="SungKwon Soh" w:date="2015-08-25T10:04:00Z">
              <w:r w:rsidRPr="00E42322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*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E42322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C40" w:rsidRPr="00E42322" w:rsidRDefault="00823C40" w:rsidP="006A68B1">
            <w:pPr>
              <w:spacing w:after="0" w:line="240" w:lineRule="auto"/>
              <w:jc w:val="right"/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</w:pPr>
            <w:ins w:id="186" w:author="SungKwon Soh" w:date="2015-08-25T10:04:00Z">
              <w:r w:rsidRPr="00E42322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6</w:t>
              </w:r>
            </w:ins>
          </w:p>
        </w:tc>
      </w:tr>
      <w:tr w:rsidR="00E42322" w:rsidRPr="00EE2312" w:rsidTr="0013635C">
        <w:trPr>
          <w:trHeight w:val="210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Vanuatu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2,496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87" w:author="SungKwon Soh" w:date="2015-08-24T15:36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34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88" w:author="SungKwon Soh" w:date="2015-08-24T15:36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2,192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89" w:author="SungKwon Soh" w:date="2015-08-24T15:36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28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90" w:author="SungKwon Soh" w:date="2015-08-24T15:36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1,234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91" w:author="SungKwon Soh" w:date="2015-08-24T15:36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41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92" w:author="SungKwon Soh" w:date="2015-08-24T15:36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2,343</w:t>
              </w:r>
            </w:ins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93" w:author="SungKwon Soh" w:date="2015-08-21T13:50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58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94" w:author="SungKwon Soh" w:date="2015-08-21T13:50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3,786</w:t>
              </w:r>
            </w:ins>
          </w:p>
        </w:tc>
      </w:tr>
      <w:tr w:rsidR="00E42322" w:rsidRPr="00EE2312" w:rsidTr="00E27909">
        <w:trPr>
          <w:trHeight w:val="210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Belize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16"/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2322" w:rsidRPr="00EE2312" w:rsidTr="00E27909">
        <w:trPr>
          <w:trHeight w:val="210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FSM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2322" w:rsidRPr="00EE2312" w:rsidTr="00E27909">
        <w:trPr>
          <w:trHeight w:val="210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Kiribati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2322" w:rsidRPr="00EE2312" w:rsidTr="00E27909">
        <w:trPr>
          <w:trHeight w:val="210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Mexico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2322" w:rsidRPr="00EE2312" w:rsidTr="00E27909">
        <w:trPr>
          <w:trHeight w:val="210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Vietnam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322" w:rsidRPr="00EE2312" w:rsidRDefault="00E4232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42322" w:rsidRDefault="002E7517">
      <w:pPr>
        <w:rPr>
          <w:rFonts w:ascii="Times New Roman" w:hAnsi="Times New Roman" w:cs="Times New Roman"/>
          <w:sz w:val="20"/>
          <w:szCs w:val="20"/>
          <w:lang w:eastAsia="ko-KR"/>
        </w:rPr>
      </w:pPr>
      <w:r>
        <w:rPr>
          <w:rFonts w:ascii="Times New Roman" w:hAnsi="Times New Roman" w:cs="Times New Roman" w:hint="eastAsia"/>
          <w:sz w:val="20"/>
          <w:szCs w:val="20"/>
          <w:lang w:eastAsia="ko-KR"/>
        </w:rPr>
        <w:t>Italic = preliminary data</w:t>
      </w:r>
    </w:p>
    <w:p w:rsidR="00F35B13" w:rsidRDefault="00E42322">
      <w:pPr>
        <w:rPr>
          <w:rFonts w:ascii="Times New Roman" w:hAnsi="Times New Roman" w:cs="Times New Roman"/>
          <w:sz w:val="20"/>
          <w:szCs w:val="20"/>
        </w:rPr>
      </w:pPr>
      <w:proofErr w:type="gramStart"/>
      <w:ins w:id="195" w:author="SungKwon Soh" w:date="2015-08-25T10:05:00Z">
        <w:r>
          <w:rPr>
            <w:rFonts w:ascii="Times New Roman" w:hAnsi="Times New Roman" w:cs="Times New Roman"/>
            <w:sz w:val="20"/>
            <w:szCs w:val="20"/>
          </w:rPr>
          <w:t>*  Data</w:t>
        </w:r>
        <w:proofErr w:type="gramEnd"/>
        <w:r>
          <w:rPr>
            <w:rFonts w:ascii="Times New Roman" w:hAnsi="Times New Roman" w:cs="Times New Roman"/>
            <w:sz w:val="20"/>
            <w:szCs w:val="20"/>
          </w:rPr>
          <w:t xml:space="preserve"> in the EPO were confidential</w:t>
        </w:r>
      </w:ins>
      <w:r w:rsidR="00F35B13">
        <w:rPr>
          <w:rFonts w:ascii="Times New Roman" w:hAnsi="Times New Roman" w:cs="Times New Roman"/>
          <w:sz w:val="20"/>
          <w:szCs w:val="20"/>
        </w:rPr>
        <w:br w:type="page"/>
      </w:r>
    </w:p>
    <w:p w:rsidR="00F35B13" w:rsidRDefault="00F35B13">
      <w:pPr>
        <w:rPr>
          <w:rFonts w:ascii="Times New Roman" w:hAnsi="Times New Roman" w:cs="Times New Roman"/>
          <w:sz w:val="20"/>
          <w:szCs w:val="20"/>
          <w:lang w:eastAsia="ko-KR"/>
        </w:rPr>
        <w:sectPr w:rsidR="00F35B13" w:rsidSect="002D3C17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0F76B7" w:rsidRPr="00F35B13" w:rsidRDefault="00F35B13">
      <w:pPr>
        <w:rPr>
          <w:rFonts w:ascii="Times New Roman" w:hAnsi="Times New Roman" w:cs="Times New Roman"/>
          <w:b/>
          <w:sz w:val="20"/>
          <w:szCs w:val="20"/>
        </w:rPr>
      </w:pPr>
      <w:r w:rsidRPr="00F35B13">
        <w:rPr>
          <w:rFonts w:ascii="Times New Roman" w:hAnsi="Times New Roman" w:cs="Times New Roman"/>
          <w:b/>
          <w:sz w:val="20"/>
          <w:szCs w:val="20"/>
        </w:rPr>
        <w:lastRenderedPageBreak/>
        <w:t>Summary Table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3"/>
        <w:gridCol w:w="2149"/>
        <w:gridCol w:w="2147"/>
        <w:gridCol w:w="2147"/>
      </w:tblGrid>
      <w:tr w:rsidR="00F35B13" w:rsidRPr="00F35B13" w:rsidTr="00F35B13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 only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 Pacific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Canada</w:t>
            </w:r>
          </w:p>
        </w:tc>
        <w:tc>
          <w:tcPr>
            <w:tcW w:w="1122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5,899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2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China</w:t>
            </w: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1,869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Cook Is.</w:t>
            </w:r>
          </w:p>
        </w:tc>
        <w:tc>
          <w:tcPr>
            <w:tcW w:w="1122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2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Japan</w:t>
            </w: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45,551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2,967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Korea</w:t>
            </w:r>
          </w:p>
        </w:tc>
        <w:tc>
          <w:tcPr>
            <w:tcW w:w="1122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35B13" w:rsidRPr="00F35B13" w:rsidTr="00F35B13">
        <w:trPr>
          <w:trHeight w:val="300"/>
        </w:trPr>
        <w:tc>
          <w:tcPr>
            <w:tcW w:w="1636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2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157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Philippines</w:t>
            </w: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C-T</w:t>
            </w:r>
          </w:p>
        </w:tc>
        <w:tc>
          <w:tcPr>
            <w:tcW w:w="1122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2,548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2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552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USA</w:t>
            </w: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12,344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892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Vaunatu</w:t>
            </w:r>
            <w:proofErr w:type="spellEnd"/>
          </w:p>
        </w:tc>
        <w:tc>
          <w:tcPr>
            <w:tcW w:w="1122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1,794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2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Belize</w:t>
            </w: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FSM</w:t>
            </w:r>
          </w:p>
        </w:tc>
        <w:tc>
          <w:tcPr>
            <w:tcW w:w="1122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2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RMI</w:t>
            </w: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Kiribati</w:t>
            </w:r>
          </w:p>
        </w:tc>
        <w:tc>
          <w:tcPr>
            <w:tcW w:w="1122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2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Mexico</w:t>
            </w: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Vietnam</w:t>
            </w:r>
          </w:p>
        </w:tc>
        <w:tc>
          <w:tcPr>
            <w:tcW w:w="1122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pct"/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tcBorders>
              <w:bottom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2" w:type="pct"/>
            <w:tcBorders>
              <w:bottom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tcBorders>
              <w:bottom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pct"/>
            <w:tcBorders>
              <w:bottom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2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 only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 Pacific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 catch</w:t>
            </w: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47,458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22,699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3,142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1,630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color w:val="000000"/>
              </w:rPr>
              <w:t>Total catch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50,600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24,329</w:t>
            </w:r>
          </w:p>
        </w:tc>
      </w:tr>
      <w:tr w:rsidR="00F35B13" w:rsidRPr="00F35B13" w:rsidTr="00F35B13">
        <w:trPr>
          <w:trHeight w:val="300"/>
        </w:trPr>
        <w:tc>
          <w:tcPr>
            <w:tcW w:w="1636" w:type="pct"/>
            <w:shd w:val="clear" w:color="auto" w:fill="auto"/>
            <w:noWrap/>
            <w:vAlign w:val="bottom"/>
          </w:tcPr>
          <w:p w:rsid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2" w:type="pct"/>
            <w:shd w:val="clear" w:color="auto" w:fill="auto"/>
            <w:noWrap/>
            <w:vAlign w:val="bottom"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5B13" w:rsidRPr="00F35B13" w:rsidTr="00F35B13">
        <w:trPr>
          <w:trHeight w:val="300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Proportion</w:t>
            </w: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94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93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</w:tr>
    </w:tbl>
    <w:p w:rsidR="00F35B13" w:rsidRPr="00DF5F86" w:rsidRDefault="00F35B13" w:rsidP="00F35B13">
      <w:pPr>
        <w:rPr>
          <w:rFonts w:ascii="Times New Roman" w:hAnsi="Times New Roman" w:cs="Times New Roman"/>
          <w:sz w:val="20"/>
          <w:szCs w:val="20"/>
        </w:rPr>
      </w:pPr>
    </w:p>
    <w:sectPr w:rsidR="00F35B13" w:rsidRPr="00DF5F86" w:rsidSect="00F35B13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FE9" w:rsidRDefault="00006FE9" w:rsidP="002D3C17">
      <w:pPr>
        <w:spacing w:after="0" w:line="240" w:lineRule="auto"/>
      </w:pPr>
      <w:r>
        <w:separator/>
      </w:r>
    </w:p>
  </w:endnote>
  <w:endnote w:type="continuationSeparator" w:id="0">
    <w:p w:rsidR="00006FE9" w:rsidRDefault="00006FE9" w:rsidP="002D3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FE9" w:rsidRDefault="00006FE9" w:rsidP="002D3C17">
      <w:pPr>
        <w:spacing w:after="0" w:line="240" w:lineRule="auto"/>
      </w:pPr>
      <w:r>
        <w:separator/>
      </w:r>
    </w:p>
  </w:footnote>
  <w:footnote w:type="continuationSeparator" w:id="0">
    <w:p w:rsidR="00006FE9" w:rsidRDefault="00006FE9" w:rsidP="002D3C17">
      <w:pPr>
        <w:spacing w:after="0" w:line="240" w:lineRule="auto"/>
      </w:pPr>
      <w:r>
        <w:continuationSeparator/>
      </w:r>
    </w:p>
  </w:footnote>
  <w:footnote w:id="1">
    <w:p w:rsidR="00E42322" w:rsidRPr="00DF5F86" w:rsidRDefault="00E42322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DF5F86">
        <w:rPr>
          <w:rFonts w:ascii="Times New Roman" w:eastAsia="Times New Roman" w:hAnsi="Times New Roman" w:cs="Times New Roman"/>
          <w:bCs/>
        </w:rPr>
        <w:t>Data pertain to WCPFC Area only or entire N Pacific?</w:t>
      </w:r>
    </w:p>
  </w:footnote>
  <w:footnote w:id="2">
    <w:p w:rsidR="00E42322" w:rsidRPr="00DF5F86" w:rsidRDefault="00E42322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 w:rsidRPr="00DF5F86">
        <w:rPr>
          <w:rFonts w:ascii="Times New Roman" w:eastAsia="Times New Roman" w:hAnsi="Times New Roman" w:cs="Times New Roman"/>
          <w:bCs/>
        </w:rPr>
        <w:t>Fisheries "fishing for" NP albacore</w:t>
      </w:r>
    </w:p>
  </w:footnote>
  <w:footnote w:id="3">
    <w:p w:rsidR="00E42322" w:rsidRPr="00DF5F86" w:rsidRDefault="00E42322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 w:rsidRPr="00DF5F86">
        <w:rPr>
          <w:rFonts w:ascii="Times New Roman" w:eastAsia="Times New Roman" w:hAnsi="Times New Roman" w:cs="Times New Roman"/>
        </w:rPr>
        <w:t>NOTE: For Canada no fishing inside the CA since 2005</w:t>
      </w:r>
    </w:p>
  </w:footnote>
  <w:footnote w:id="4">
    <w:p w:rsidR="00E42322" w:rsidRPr="00DF5F86" w:rsidRDefault="00E42322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Convention Area</w:t>
      </w:r>
    </w:p>
  </w:footnote>
  <w:footnote w:id="5">
    <w:p w:rsidR="00E42322" w:rsidRPr="00DF5F86" w:rsidRDefault="00E42322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 w:rsidRPr="00DF5F86">
        <w:rPr>
          <w:rFonts w:ascii="Times New Roman" w:eastAsia="Times New Roman" w:hAnsi="Times New Roman" w:cs="Times New Roman"/>
        </w:rPr>
        <w:t>Japanese albacore data are not segregated by north or south pacific with respect to effort or number of vessels</w:t>
      </w:r>
      <w:r>
        <w:rPr>
          <w:rFonts w:ascii="Times New Roman" w:eastAsia="Times New Roman" w:hAnsi="Times New Roman" w:cs="Times New Roman"/>
        </w:rPr>
        <w:t>.</w:t>
      </w:r>
    </w:p>
  </w:footnote>
  <w:footnote w:id="6">
    <w:p w:rsidR="00E42322" w:rsidRPr="00DF5F86" w:rsidRDefault="00E42322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Korea’s f</w:t>
      </w:r>
      <w:r w:rsidRPr="00DF5F86">
        <w:rPr>
          <w:rFonts w:ascii="Times New Roman" w:hAnsi="Times New Roman" w:cs="Times New Roman"/>
        </w:rPr>
        <w:t xml:space="preserve">ishing effort </w:t>
      </w:r>
      <w:r>
        <w:rPr>
          <w:rFonts w:ascii="Times New Roman" w:hAnsi="Times New Roman" w:cs="Times New Roman"/>
        </w:rPr>
        <w:t xml:space="preserve">“fishing </w:t>
      </w:r>
      <w:r w:rsidRPr="00DF5F8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>” NP albacore</w:t>
      </w:r>
      <w:r>
        <w:rPr>
          <w:rFonts w:ascii="Times New Roman" w:eastAsia="Times New Roman" w:hAnsi="Times New Roman" w:cs="Times New Roman"/>
        </w:rPr>
        <w:t xml:space="preserve"> occurred in 2007 and 2008, and non-target fishing effort occurred every year in the North Pacific.  </w:t>
      </w:r>
    </w:p>
  </w:footnote>
  <w:footnote w:id="7">
    <w:p w:rsidR="00E42322" w:rsidRPr="00DF5F86" w:rsidRDefault="00E42322" w:rsidP="00DF5F86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T</w:t>
      </w:r>
      <w:r w:rsidRPr="00DF5F86">
        <w:rPr>
          <w:rFonts w:ascii="Times New Roman" w:eastAsia="Times New Roman" w:hAnsi="Times New Roman" w:cs="Times New Roman"/>
        </w:rPr>
        <w:t>his data just indicates the fishery fishing for NP albacore only</w:t>
      </w:r>
    </w:p>
  </w:footnote>
  <w:footnote w:id="8">
    <w:p w:rsidR="00E42322" w:rsidRPr="00DF5F86" w:rsidRDefault="00E42322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 w:rsidRPr="00DF5F86">
        <w:rPr>
          <w:rFonts w:ascii="Times New Roman" w:eastAsia="Times New Roman" w:hAnsi="Times New Roman" w:cs="Times New Roman"/>
        </w:rPr>
        <w:t>Vessel number and effort was given for all species</w:t>
      </w:r>
    </w:p>
  </w:footnote>
  <w:footnote w:id="9">
    <w:p w:rsidR="00E42322" w:rsidRPr="00DF5F86" w:rsidRDefault="00E42322" w:rsidP="00487089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DF5F86">
        <w:rPr>
          <w:rFonts w:ascii="Times New Roman" w:eastAsia="Times New Roman" w:hAnsi="Times New Roman" w:cs="Times New Roman"/>
          <w:bCs/>
        </w:rPr>
        <w:t>Data pertain to WCPFC Area only or entire N Pacific?</w:t>
      </w:r>
    </w:p>
  </w:footnote>
  <w:footnote w:id="10">
    <w:p w:rsidR="00E42322" w:rsidRPr="00DF5F86" w:rsidRDefault="00E42322" w:rsidP="00487089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 w:rsidRPr="00DF5F86">
        <w:rPr>
          <w:rFonts w:ascii="Times New Roman" w:eastAsia="Times New Roman" w:hAnsi="Times New Roman" w:cs="Times New Roman"/>
          <w:bCs/>
        </w:rPr>
        <w:t>Fisheries "fishing for" NP albacore</w:t>
      </w:r>
    </w:p>
  </w:footnote>
  <w:footnote w:id="11">
    <w:p w:rsidR="00E42322" w:rsidRPr="00DF5F86" w:rsidRDefault="00E42322" w:rsidP="00487089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 w:rsidRPr="00DF5F86">
        <w:rPr>
          <w:rFonts w:ascii="Times New Roman" w:eastAsia="Times New Roman" w:hAnsi="Times New Roman" w:cs="Times New Roman"/>
        </w:rPr>
        <w:t>NOTE: For Canada no fishing inside the CA since 2005</w:t>
      </w:r>
    </w:p>
  </w:footnote>
  <w:footnote w:id="12">
    <w:p w:rsidR="00E42322" w:rsidRPr="00DF5F86" w:rsidRDefault="00E42322" w:rsidP="00487089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Convention Area</w:t>
      </w:r>
    </w:p>
  </w:footnote>
  <w:footnote w:id="13">
    <w:p w:rsidR="00823C40" w:rsidRPr="00DF5F86" w:rsidRDefault="00823C40" w:rsidP="00487089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 w:rsidRPr="00DF5F86">
        <w:rPr>
          <w:rFonts w:ascii="Times New Roman" w:eastAsia="Times New Roman" w:hAnsi="Times New Roman" w:cs="Times New Roman"/>
        </w:rPr>
        <w:t>Japanese albacore data are not segregated by north or south pacific with respect to effort or number of vessels</w:t>
      </w:r>
      <w:r>
        <w:rPr>
          <w:rFonts w:ascii="Times New Roman" w:eastAsia="Times New Roman" w:hAnsi="Times New Roman" w:cs="Times New Roman"/>
        </w:rPr>
        <w:t>.</w:t>
      </w:r>
    </w:p>
  </w:footnote>
  <w:footnote w:id="14">
    <w:p w:rsidR="00E42322" w:rsidRPr="00DF5F86" w:rsidRDefault="00E42322" w:rsidP="00487089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Korea’s f</w:t>
      </w:r>
      <w:r w:rsidRPr="00DF5F86">
        <w:rPr>
          <w:rFonts w:ascii="Times New Roman" w:hAnsi="Times New Roman" w:cs="Times New Roman"/>
        </w:rPr>
        <w:t xml:space="preserve">ishing effort </w:t>
      </w:r>
      <w:r>
        <w:rPr>
          <w:rFonts w:ascii="Times New Roman" w:hAnsi="Times New Roman" w:cs="Times New Roman"/>
        </w:rPr>
        <w:t xml:space="preserve">“fishing </w:t>
      </w:r>
      <w:r w:rsidRPr="00DF5F8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>” NP albacore</w:t>
      </w:r>
      <w:r>
        <w:rPr>
          <w:rFonts w:ascii="Times New Roman" w:eastAsia="Times New Roman" w:hAnsi="Times New Roman" w:cs="Times New Roman"/>
        </w:rPr>
        <w:t xml:space="preserve"> occurred in 2007 and 2008, and non-target fishing effort occurred every year in the North Pacific.  </w:t>
      </w:r>
    </w:p>
  </w:footnote>
  <w:footnote w:id="15">
    <w:p w:rsidR="00E42322" w:rsidRPr="00DF5F86" w:rsidRDefault="00E42322" w:rsidP="00487089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T</w:t>
      </w:r>
      <w:r w:rsidRPr="00DF5F86">
        <w:rPr>
          <w:rFonts w:ascii="Times New Roman" w:eastAsia="Times New Roman" w:hAnsi="Times New Roman" w:cs="Times New Roman"/>
        </w:rPr>
        <w:t>his data just indicates the fishery fishing for NP albacore only</w:t>
      </w:r>
    </w:p>
  </w:footnote>
  <w:footnote w:id="16">
    <w:p w:rsidR="00E42322" w:rsidRPr="00DF5F86" w:rsidRDefault="00E42322" w:rsidP="00487089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 w:rsidRPr="00DF5F86">
        <w:rPr>
          <w:rFonts w:ascii="Times New Roman" w:eastAsia="Times New Roman" w:hAnsi="Times New Roman" w:cs="Times New Roman"/>
        </w:rPr>
        <w:t>Vessel number and effort was given for all species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F7178"/>
    <w:multiLevelType w:val="hybridMultilevel"/>
    <w:tmpl w:val="C2B4142E"/>
    <w:lvl w:ilvl="0" w:tplc="7416E946">
      <w:start w:val="1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3469F"/>
    <w:multiLevelType w:val="hybridMultilevel"/>
    <w:tmpl w:val="50C02F56"/>
    <w:lvl w:ilvl="0" w:tplc="44A4C95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>
    <w:nsid w:val="65B10166"/>
    <w:multiLevelType w:val="hybridMultilevel"/>
    <w:tmpl w:val="8242B4D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C4D1E55"/>
    <w:multiLevelType w:val="hybridMultilevel"/>
    <w:tmpl w:val="22E618AA"/>
    <w:lvl w:ilvl="0" w:tplc="44A4C95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>
    <w:nsid w:val="746F1F58"/>
    <w:multiLevelType w:val="hybridMultilevel"/>
    <w:tmpl w:val="B9C676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5C95E98"/>
    <w:multiLevelType w:val="hybridMultilevel"/>
    <w:tmpl w:val="847AD66C"/>
    <w:lvl w:ilvl="0" w:tplc="44A4C95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D26"/>
    <w:rsid w:val="00000AAE"/>
    <w:rsid w:val="00006E15"/>
    <w:rsid w:val="00006FE9"/>
    <w:rsid w:val="000171E6"/>
    <w:rsid w:val="00031E29"/>
    <w:rsid w:val="000D1D8A"/>
    <w:rsid w:val="000D70F7"/>
    <w:rsid w:val="000F0E8D"/>
    <w:rsid w:val="000F4F70"/>
    <w:rsid w:val="000F76B7"/>
    <w:rsid w:val="001051C9"/>
    <w:rsid w:val="0013635C"/>
    <w:rsid w:val="00136DE6"/>
    <w:rsid w:val="001432D5"/>
    <w:rsid w:val="00162F0B"/>
    <w:rsid w:val="0017322F"/>
    <w:rsid w:val="0018278E"/>
    <w:rsid w:val="001911B9"/>
    <w:rsid w:val="00191C10"/>
    <w:rsid w:val="001A3083"/>
    <w:rsid w:val="001E2F52"/>
    <w:rsid w:val="001F37BF"/>
    <w:rsid w:val="002103A7"/>
    <w:rsid w:val="00210FD9"/>
    <w:rsid w:val="00245E89"/>
    <w:rsid w:val="0025762C"/>
    <w:rsid w:val="00294FDC"/>
    <w:rsid w:val="002A6194"/>
    <w:rsid w:val="002D3C17"/>
    <w:rsid w:val="002E2AD7"/>
    <w:rsid w:val="002E7517"/>
    <w:rsid w:val="003074C4"/>
    <w:rsid w:val="00315352"/>
    <w:rsid w:val="00333E0F"/>
    <w:rsid w:val="00334A0E"/>
    <w:rsid w:val="00347A42"/>
    <w:rsid w:val="003514A4"/>
    <w:rsid w:val="00357138"/>
    <w:rsid w:val="003C1FF6"/>
    <w:rsid w:val="003C6A88"/>
    <w:rsid w:val="00405B1A"/>
    <w:rsid w:val="0042101D"/>
    <w:rsid w:val="00421A2D"/>
    <w:rsid w:val="00422BEC"/>
    <w:rsid w:val="004237B8"/>
    <w:rsid w:val="00423A32"/>
    <w:rsid w:val="0044193D"/>
    <w:rsid w:val="004444AC"/>
    <w:rsid w:val="00446390"/>
    <w:rsid w:val="00451AE0"/>
    <w:rsid w:val="00454D26"/>
    <w:rsid w:val="00466ADC"/>
    <w:rsid w:val="00467CE4"/>
    <w:rsid w:val="00487089"/>
    <w:rsid w:val="004C1F85"/>
    <w:rsid w:val="004D4C86"/>
    <w:rsid w:val="005017FA"/>
    <w:rsid w:val="00535145"/>
    <w:rsid w:val="005425C4"/>
    <w:rsid w:val="00572F68"/>
    <w:rsid w:val="00580F08"/>
    <w:rsid w:val="00593B0A"/>
    <w:rsid w:val="005C18E3"/>
    <w:rsid w:val="005D3D44"/>
    <w:rsid w:val="005D7E45"/>
    <w:rsid w:val="00613376"/>
    <w:rsid w:val="00617AC3"/>
    <w:rsid w:val="00647648"/>
    <w:rsid w:val="00674416"/>
    <w:rsid w:val="0067724D"/>
    <w:rsid w:val="00677BEF"/>
    <w:rsid w:val="0068430E"/>
    <w:rsid w:val="00694E1C"/>
    <w:rsid w:val="006A68B1"/>
    <w:rsid w:val="007437E6"/>
    <w:rsid w:val="00752BD4"/>
    <w:rsid w:val="00780ACF"/>
    <w:rsid w:val="00785E28"/>
    <w:rsid w:val="007872CF"/>
    <w:rsid w:val="007C0283"/>
    <w:rsid w:val="007C6B99"/>
    <w:rsid w:val="00800077"/>
    <w:rsid w:val="00823C40"/>
    <w:rsid w:val="0083099C"/>
    <w:rsid w:val="00887105"/>
    <w:rsid w:val="00896BAE"/>
    <w:rsid w:val="008D0E9C"/>
    <w:rsid w:val="008F3F30"/>
    <w:rsid w:val="00937EC9"/>
    <w:rsid w:val="00983F1C"/>
    <w:rsid w:val="009869EB"/>
    <w:rsid w:val="009904B1"/>
    <w:rsid w:val="009C2DB4"/>
    <w:rsid w:val="009D1D2F"/>
    <w:rsid w:val="009E5156"/>
    <w:rsid w:val="009F2C7B"/>
    <w:rsid w:val="009F3534"/>
    <w:rsid w:val="00A005E5"/>
    <w:rsid w:val="00A20E10"/>
    <w:rsid w:val="00A2432C"/>
    <w:rsid w:val="00A3476F"/>
    <w:rsid w:val="00A36415"/>
    <w:rsid w:val="00A475F4"/>
    <w:rsid w:val="00A617D3"/>
    <w:rsid w:val="00AC73FC"/>
    <w:rsid w:val="00B11621"/>
    <w:rsid w:val="00B13BA9"/>
    <w:rsid w:val="00B419B8"/>
    <w:rsid w:val="00B62EE8"/>
    <w:rsid w:val="00B65C9E"/>
    <w:rsid w:val="00B91ABF"/>
    <w:rsid w:val="00BF2D1B"/>
    <w:rsid w:val="00C0479F"/>
    <w:rsid w:val="00C37AEE"/>
    <w:rsid w:val="00C5335D"/>
    <w:rsid w:val="00C73D30"/>
    <w:rsid w:val="00CD2A66"/>
    <w:rsid w:val="00CD4D5A"/>
    <w:rsid w:val="00CE4171"/>
    <w:rsid w:val="00D027AB"/>
    <w:rsid w:val="00D13F1F"/>
    <w:rsid w:val="00D40024"/>
    <w:rsid w:val="00D6528E"/>
    <w:rsid w:val="00DA44F4"/>
    <w:rsid w:val="00DD5F9B"/>
    <w:rsid w:val="00DE4269"/>
    <w:rsid w:val="00DF5F86"/>
    <w:rsid w:val="00DF668D"/>
    <w:rsid w:val="00E2282D"/>
    <w:rsid w:val="00E27909"/>
    <w:rsid w:val="00E34060"/>
    <w:rsid w:val="00E42322"/>
    <w:rsid w:val="00E70F0E"/>
    <w:rsid w:val="00E73620"/>
    <w:rsid w:val="00E97AA8"/>
    <w:rsid w:val="00EA7E93"/>
    <w:rsid w:val="00EB2B7E"/>
    <w:rsid w:val="00ED3BA7"/>
    <w:rsid w:val="00EE2312"/>
    <w:rsid w:val="00EF31D5"/>
    <w:rsid w:val="00EF51C0"/>
    <w:rsid w:val="00EF71CE"/>
    <w:rsid w:val="00F11666"/>
    <w:rsid w:val="00F16E89"/>
    <w:rsid w:val="00F35B13"/>
    <w:rsid w:val="00F41B3A"/>
    <w:rsid w:val="00F527FC"/>
    <w:rsid w:val="00F9619F"/>
    <w:rsid w:val="00FA0A8B"/>
    <w:rsid w:val="00FC0522"/>
    <w:rsid w:val="00FC7593"/>
    <w:rsid w:val="00FD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68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4A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D3C1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3C1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3C1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3F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47648"/>
    <w:pPr>
      <w:spacing w:after="0" w:line="240" w:lineRule="auto"/>
      <w:ind w:left="1440" w:hanging="1440"/>
      <w:jc w:val="center"/>
    </w:pPr>
    <w:rPr>
      <w:rFonts w:ascii="Times New Roman" w:eastAsia="Batang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647648"/>
    <w:rPr>
      <w:rFonts w:ascii="Times New Roman" w:eastAsia="Batang" w:hAnsi="Times New Roman" w:cs="Times New Roman"/>
      <w:sz w:val="24"/>
      <w:szCs w:val="24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572F68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72F68"/>
  </w:style>
  <w:style w:type="paragraph" w:styleId="Footer">
    <w:name w:val="footer"/>
    <w:basedOn w:val="Normal"/>
    <w:link w:val="FooterChar"/>
    <w:uiPriority w:val="99"/>
    <w:unhideWhenUsed/>
    <w:rsid w:val="00572F68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72F68"/>
  </w:style>
  <w:style w:type="character" w:customStyle="1" w:styleId="Heading1Char">
    <w:name w:val="Heading 1 Char"/>
    <w:basedOn w:val="DefaultParagraphFont"/>
    <w:link w:val="Heading1"/>
    <w:uiPriority w:val="9"/>
    <w:rsid w:val="006A68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37AE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37AE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68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4A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D3C1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3C1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3C1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3F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47648"/>
    <w:pPr>
      <w:spacing w:after="0" w:line="240" w:lineRule="auto"/>
      <w:ind w:left="1440" w:hanging="1440"/>
      <w:jc w:val="center"/>
    </w:pPr>
    <w:rPr>
      <w:rFonts w:ascii="Times New Roman" w:eastAsia="Batang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647648"/>
    <w:rPr>
      <w:rFonts w:ascii="Times New Roman" w:eastAsia="Batang" w:hAnsi="Times New Roman" w:cs="Times New Roman"/>
      <w:sz w:val="24"/>
      <w:szCs w:val="24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572F68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72F68"/>
  </w:style>
  <w:style w:type="paragraph" w:styleId="Footer">
    <w:name w:val="footer"/>
    <w:basedOn w:val="Normal"/>
    <w:link w:val="FooterChar"/>
    <w:uiPriority w:val="99"/>
    <w:unhideWhenUsed/>
    <w:rsid w:val="00572F68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72F68"/>
  </w:style>
  <w:style w:type="character" w:customStyle="1" w:styleId="Heading1Char">
    <w:name w:val="Heading 1 Char"/>
    <w:basedOn w:val="DefaultParagraphFont"/>
    <w:link w:val="Heading1"/>
    <w:uiPriority w:val="9"/>
    <w:rsid w:val="006A68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37AE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37AE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0B962-4652-4ABE-AAAC-3D1F3F468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1186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Sungkwon Soh</dc:creator>
  <cp:lastModifiedBy>SungKwon Soh</cp:lastModifiedBy>
  <cp:revision>3</cp:revision>
  <cp:lastPrinted>2015-08-20T03:52:00Z</cp:lastPrinted>
  <dcterms:created xsi:type="dcterms:W3CDTF">2015-08-24T23:10:00Z</dcterms:created>
  <dcterms:modified xsi:type="dcterms:W3CDTF">2015-08-24T23:11:00Z</dcterms:modified>
</cp:coreProperties>
</file>